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229A97F" w14:textId="77777777" w:rsidTr="00F44236">
        <w:tc>
          <w:tcPr>
            <w:tcW w:w="1620" w:type="dxa"/>
            <w:tcBorders>
              <w:bottom w:val="single" w:sz="4" w:space="0" w:color="auto"/>
            </w:tcBorders>
            <w:shd w:val="clear" w:color="auto" w:fill="FFFFFF"/>
            <w:vAlign w:val="center"/>
          </w:tcPr>
          <w:p w14:paraId="04DC79D1" w14:textId="77777777" w:rsidR="00067FE2" w:rsidRDefault="00067FE2" w:rsidP="00F44236">
            <w:pPr>
              <w:pStyle w:val="Header"/>
            </w:pPr>
            <w:r>
              <w:t>NPRR Number</w:t>
            </w:r>
          </w:p>
        </w:tc>
        <w:tc>
          <w:tcPr>
            <w:tcW w:w="1260" w:type="dxa"/>
            <w:tcBorders>
              <w:bottom w:val="single" w:sz="4" w:space="0" w:color="auto"/>
            </w:tcBorders>
            <w:vAlign w:val="center"/>
          </w:tcPr>
          <w:p w14:paraId="193A0CD6" w14:textId="78C07A9B" w:rsidR="00067FE2" w:rsidRDefault="009B0603" w:rsidP="00F44236">
            <w:pPr>
              <w:pStyle w:val="Header"/>
            </w:pPr>
            <w:hyperlink r:id="rId8" w:history="1">
              <w:r w:rsidR="000C1D8E" w:rsidRPr="000C1D8E">
                <w:rPr>
                  <w:rStyle w:val="Hyperlink"/>
                </w:rPr>
                <w:t>1147</w:t>
              </w:r>
            </w:hyperlink>
          </w:p>
        </w:tc>
        <w:tc>
          <w:tcPr>
            <w:tcW w:w="900" w:type="dxa"/>
            <w:tcBorders>
              <w:bottom w:val="single" w:sz="4" w:space="0" w:color="auto"/>
            </w:tcBorders>
            <w:shd w:val="clear" w:color="auto" w:fill="FFFFFF"/>
            <w:vAlign w:val="center"/>
          </w:tcPr>
          <w:p w14:paraId="630B3346" w14:textId="77777777" w:rsidR="00067FE2" w:rsidRDefault="00067FE2" w:rsidP="00F44236">
            <w:pPr>
              <w:pStyle w:val="Header"/>
            </w:pPr>
            <w:r>
              <w:t>NPRR Title</w:t>
            </w:r>
          </w:p>
        </w:tc>
        <w:tc>
          <w:tcPr>
            <w:tcW w:w="6660" w:type="dxa"/>
            <w:tcBorders>
              <w:bottom w:val="single" w:sz="4" w:space="0" w:color="auto"/>
            </w:tcBorders>
            <w:vAlign w:val="center"/>
          </w:tcPr>
          <w:p w14:paraId="3FBAF3D9" w14:textId="49810058" w:rsidR="00A83A01" w:rsidRDefault="000D2B64" w:rsidP="00A83A01">
            <w:pPr>
              <w:pStyle w:val="Header"/>
            </w:pPr>
            <w:r w:rsidRPr="00E559B7">
              <w:t>Update</w:t>
            </w:r>
            <w:r w:rsidR="00A83A01" w:rsidRPr="00E559B7">
              <w:t xml:space="preserve"> </w:t>
            </w:r>
            <w:r w:rsidR="00427306" w:rsidRPr="00E559B7">
              <w:t>and</w:t>
            </w:r>
            <w:r w:rsidR="00DA14CE">
              <w:t xml:space="preserve"> </w:t>
            </w:r>
            <w:r w:rsidR="00427306" w:rsidRPr="00E559B7">
              <w:t xml:space="preserve">Improve </w:t>
            </w:r>
            <w:r w:rsidR="00A83A01" w:rsidRPr="00E559B7">
              <w:t>Notification and Evaluation Process</w:t>
            </w:r>
            <w:r w:rsidR="00427306" w:rsidRPr="00E559B7">
              <w:t>es Associated with Reliability Must</w:t>
            </w:r>
            <w:r w:rsidR="00DA29DC">
              <w:t>-</w:t>
            </w:r>
            <w:r w:rsidR="00427306" w:rsidRPr="00E559B7">
              <w:t>Run</w:t>
            </w:r>
            <w:r w:rsidR="00FC3859">
              <w:t xml:space="preserve"> (RMR)</w:t>
            </w:r>
          </w:p>
        </w:tc>
      </w:tr>
      <w:tr w:rsidR="00375A61" w:rsidRPr="00E01925" w14:paraId="2F63E94E" w14:textId="77777777" w:rsidTr="00BC2D06">
        <w:trPr>
          <w:trHeight w:val="518"/>
        </w:trPr>
        <w:tc>
          <w:tcPr>
            <w:tcW w:w="2880" w:type="dxa"/>
            <w:gridSpan w:val="2"/>
            <w:shd w:val="clear" w:color="auto" w:fill="FFFFFF"/>
            <w:vAlign w:val="center"/>
          </w:tcPr>
          <w:p w14:paraId="13582290" w14:textId="38C25D2C" w:rsidR="00375A61" w:rsidRPr="00E01925" w:rsidRDefault="00375A61" w:rsidP="00375A61">
            <w:pPr>
              <w:pStyle w:val="Header"/>
              <w:rPr>
                <w:bCs w:val="0"/>
              </w:rPr>
            </w:pPr>
            <w:r w:rsidRPr="00E01925">
              <w:rPr>
                <w:bCs w:val="0"/>
              </w:rPr>
              <w:t xml:space="preserve">Date </w:t>
            </w:r>
            <w:r>
              <w:rPr>
                <w:bCs w:val="0"/>
              </w:rPr>
              <w:t>of Decision</w:t>
            </w:r>
          </w:p>
        </w:tc>
        <w:tc>
          <w:tcPr>
            <w:tcW w:w="7560" w:type="dxa"/>
            <w:gridSpan w:val="2"/>
            <w:vAlign w:val="center"/>
          </w:tcPr>
          <w:p w14:paraId="3732B559" w14:textId="2F8A9BD3" w:rsidR="00375A61" w:rsidRPr="00E01925" w:rsidRDefault="004E6408" w:rsidP="00C745EF">
            <w:pPr>
              <w:pStyle w:val="NormalArial"/>
              <w:spacing w:before="120" w:after="120"/>
            </w:pPr>
            <w:r>
              <w:t>January 24, 2023</w:t>
            </w:r>
          </w:p>
        </w:tc>
      </w:tr>
      <w:tr w:rsidR="00375A61" w:rsidRPr="00E01925" w14:paraId="06F6F1FF" w14:textId="77777777" w:rsidTr="00BC2D06">
        <w:trPr>
          <w:trHeight w:val="518"/>
        </w:trPr>
        <w:tc>
          <w:tcPr>
            <w:tcW w:w="2880" w:type="dxa"/>
            <w:gridSpan w:val="2"/>
            <w:shd w:val="clear" w:color="auto" w:fill="FFFFFF"/>
            <w:vAlign w:val="center"/>
          </w:tcPr>
          <w:p w14:paraId="1D93CB3F" w14:textId="2790FA34" w:rsidR="00375A61" w:rsidRPr="00E01925" w:rsidRDefault="00375A61" w:rsidP="00375A61">
            <w:pPr>
              <w:pStyle w:val="Header"/>
              <w:rPr>
                <w:bCs w:val="0"/>
              </w:rPr>
            </w:pPr>
            <w:r>
              <w:rPr>
                <w:bCs w:val="0"/>
              </w:rPr>
              <w:t>Action</w:t>
            </w:r>
          </w:p>
        </w:tc>
        <w:tc>
          <w:tcPr>
            <w:tcW w:w="7560" w:type="dxa"/>
            <w:gridSpan w:val="2"/>
            <w:vAlign w:val="center"/>
          </w:tcPr>
          <w:p w14:paraId="49E8E71C" w14:textId="3D2B78BF" w:rsidR="00375A61" w:rsidRDefault="00550B01" w:rsidP="00C745EF">
            <w:pPr>
              <w:pStyle w:val="NormalArial"/>
              <w:spacing w:before="120" w:after="120"/>
            </w:pPr>
            <w:r>
              <w:t>Recommended Approval</w:t>
            </w:r>
          </w:p>
        </w:tc>
      </w:tr>
      <w:tr w:rsidR="00375A61" w:rsidRPr="00E01925" w14:paraId="2F2128CF" w14:textId="77777777" w:rsidTr="00BC2D06">
        <w:trPr>
          <w:trHeight w:val="518"/>
        </w:trPr>
        <w:tc>
          <w:tcPr>
            <w:tcW w:w="2880" w:type="dxa"/>
            <w:gridSpan w:val="2"/>
            <w:shd w:val="clear" w:color="auto" w:fill="FFFFFF"/>
            <w:vAlign w:val="center"/>
          </w:tcPr>
          <w:p w14:paraId="2074567E" w14:textId="20C2DCFB" w:rsidR="00375A61" w:rsidRPr="00E01925" w:rsidRDefault="00375A61" w:rsidP="00375A61">
            <w:pPr>
              <w:pStyle w:val="Header"/>
              <w:rPr>
                <w:bCs w:val="0"/>
              </w:rPr>
            </w:pPr>
            <w:r>
              <w:t xml:space="preserve">Timeline </w:t>
            </w:r>
          </w:p>
        </w:tc>
        <w:tc>
          <w:tcPr>
            <w:tcW w:w="7560" w:type="dxa"/>
            <w:gridSpan w:val="2"/>
            <w:vAlign w:val="center"/>
          </w:tcPr>
          <w:p w14:paraId="2A26D75F" w14:textId="6EA44101" w:rsidR="00375A61" w:rsidRDefault="00375A61" w:rsidP="00C745EF">
            <w:pPr>
              <w:pStyle w:val="NormalArial"/>
              <w:spacing w:before="120" w:after="120"/>
            </w:pPr>
            <w:r>
              <w:t>Normal</w:t>
            </w:r>
          </w:p>
        </w:tc>
      </w:tr>
      <w:tr w:rsidR="00375A61" w:rsidRPr="00E01925" w14:paraId="5C328AAE" w14:textId="77777777" w:rsidTr="00BC2D06">
        <w:trPr>
          <w:trHeight w:val="518"/>
        </w:trPr>
        <w:tc>
          <w:tcPr>
            <w:tcW w:w="2880" w:type="dxa"/>
            <w:gridSpan w:val="2"/>
            <w:shd w:val="clear" w:color="auto" w:fill="FFFFFF"/>
            <w:vAlign w:val="center"/>
          </w:tcPr>
          <w:p w14:paraId="55EEBA5A" w14:textId="2E5EA991" w:rsidR="00375A61" w:rsidRPr="00E01925" w:rsidRDefault="00375A61" w:rsidP="00375A61">
            <w:pPr>
              <w:pStyle w:val="Header"/>
              <w:rPr>
                <w:bCs w:val="0"/>
              </w:rPr>
            </w:pPr>
            <w:r>
              <w:t>Proposed Effective Date</w:t>
            </w:r>
          </w:p>
        </w:tc>
        <w:tc>
          <w:tcPr>
            <w:tcW w:w="7560" w:type="dxa"/>
            <w:gridSpan w:val="2"/>
            <w:vAlign w:val="center"/>
          </w:tcPr>
          <w:p w14:paraId="426FF5B9" w14:textId="5E8FECBD" w:rsidR="00375A61" w:rsidRDefault="002E2685" w:rsidP="00C745EF">
            <w:pPr>
              <w:pStyle w:val="NormalArial"/>
              <w:spacing w:before="120" w:after="120"/>
            </w:pPr>
            <w:r>
              <w:t>April 1, 2023</w:t>
            </w:r>
          </w:p>
        </w:tc>
      </w:tr>
      <w:tr w:rsidR="00375A61" w14:paraId="60E28553" w14:textId="77777777" w:rsidTr="002B36B1">
        <w:trPr>
          <w:trHeight w:val="692"/>
        </w:trPr>
        <w:tc>
          <w:tcPr>
            <w:tcW w:w="2880" w:type="dxa"/>
            <w:gridSpan w:val="2"/>
            <w:tcBorders>
              <w:top w:val="single" w:sz="4" w:space="0" w:color="auto"/>
              <w:bottom w:val="single" w:sz="4" w:space="0" w:color="auto"/>
            </w:tcBorders>
            <w:shd w:val="clear" w:color="auto" w:fill="FFFFFF"/>
            <w:vAlign w:val="center"/>
          </w:tcPr>
          <w:p w14:paraId="2A7C91E0" w14:textId="4AE29F13" w:rsidR="00375A61" w:rsidRDefault="00375A61" w:rsidP="00375A61">
            <w:pPr>
              <w:pStyle w:val="Header"/>
            </w:pPr>
            <w:r>
              <w:t>Priority and Rank Assigned</w:t>
            </w:r>
          </w:p>
        </w:tc>
        <w:tc>
          <w:tcPr>
            <w:tcW w:w="7560" w:type="dxa"/>
            <w:gridSpan w:val="2"/>
            <w:tcBorders>
              <w:top w:val="single" w:sz="4" w:space="0" w:color="auto"/>
            </w:tcBorders>
            <w:vAlign w:val="center"/>
          </w:tcPr>
          <w:p w14:paraId="07F51991" w14:textId="5279E49A" w:rsidR="00375A61" w:rsidRPr="00FB509B" w:rsidRDefault="002E2685" w:rsidP="00C745EF">
            <w:pPr>
              <w:pStyle w:val="NormalArial"/>
              <w:spacing w:before="120" w:after="120"/>
            </w:pPr>
            <w:r>
              <w:t>Not applicable</w:t>
            </w:r>
          </w:p>
        </w:tc>
      </w:tr>
      <w:tr w:rsidR="009D17F0" w14:paraId="3CA437FB" w14:textId="77777777" w:rsidTr="002036F7">
        <w:trPr>
          <w:trHeight w:val="2195"/>
        </w:trPr>
        <w:tc>
          <w:tcPr>
            <w:tcW w:w="2880" w:type="dxa"/>
            <w:gridSpan w:val="2"/>
            <w:tcBorders>
              <w:top w:val="single" w:sz="4" w:space="0" w:color="auto"/>
              <w:bottom w:val="single" w:sz="4" w:space="0" w:color="auto"/>
            </w:tcBorders>
            <w:shd w:val="clear" w:color="auto" w:fill="FFFFFF"/>
            <w:vAlign w:val="center"/>
          </w:tcPr>
          <w:p w14:paraId="6D219D1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D945053" w14:textId="315A6513" w:rsidR="00427306" w:rsidRDefault="00427306" w:rsidP="00427306">
            <w:pPr>
              <w:pStyle w:val="NormalArial"/>
            </w:pPr>
            <w:r>
              <w:t>3.14.1</w:t>
            </w:r>
            <w:r w:rsidR="00F46B7A">
              <w:t>.1</w:t>
            </w:r>
            <w:r>
              <w:t xml:space="preserve">, </w:t>
            </w:r>
            <w:r w:rsidR="00F46B7A" w:rsidRPr="00F46B7A">
              <w:t>Notification of Suspension of Operations</w:t>
            </w:r>
          </w:p>
          <w:p w14:paraId="73E452E1" w14:textId="52837F75" w:rsidR="00F46B7A" w:rsidRDefault="00F46B7A" w:rsidP="00427306">
            <w:pPr>
              <w:pStyle w:val="NormalArial"/>
            </w:pPr>
            <w:r w:rsidRPr="00F46B7A">
              <w:t>3.14.1.2</w:t>
            </w:r>
            <w:r>
              <w:t xml:space="preserve">, </w:t>
            </w:r>
            <w:r w:rsidRPr="00F46B7A">
              <w:t>ERCOT Evaluation Process</w:t>
            </w:r>
          </w:p>
          <w:p w14:paraId="19BD7D67" w14:textId="10758799" w:rsidR="00F46B7A" w:rsidRDefault="00F46B7A" w:rsidP="00427306">
            <w:pPr>
              <w:pStyle w:val="NormalArial"/>
            </w:pPr>
            <w:r w:rsidRPr="00F46B7A">
              <w:t>3.14.1.3</w:t>
            </w:r>
            <w:r>
              <w:t xml:space="preserve">, </w:t>
            </w:r>
            <w:r w:rsidRPr="00F46B7A">
              <w:t>ERCOT Board Approval of RMR and MRA Agreements</w:t>
            </w:r>
          </w:p>
          <w:p w14:paraId="07DFBAE6" w14:textId="7BA3479B" w:rsidR="00F46B7A" w:rsidRDefault="00F46B7A" w:rsidP="00427306">
            <w:pPr>
              <w:pStyle w:val="NormalArial"/>
            </w:pPr>
            <w:r w:rsidRPr="00F46B7A">
              <w:t>3.14.1.5</w:t>
            </w:r>
            <w:r>
              <w:t xml:space="preserve">, </w:t>
            </w:r>
            <w:r w:rsidRPr="00F46B7A">
              <w:t>Evaluation of Alternatives</w:t>
            </w:r>
          </w:p>
          <w:p w14:paraId="41FEFB79" w14:textId="5BFA6F1F" w:rsidR="00F46B7A" w:rsidRDefault="00F46B7A" w:rsidP="00427306">
            <w:pPr>
              <w:pStyle w:val="NormalArial"/>
            </w:pPr>
            <w:r w:rsidRPr="00F46B7A">
              <w:t>3.14.1.9</w:t>
            </w:r>
            <w:r>
              <w:t xml:space="preserve">, </w:t>
            </w:r>
            <w:r w:rsidRPr="00F46B7A">
              <w:t>Generation Resource Status Updates</w:t>
            </w:r>
          </w:p>
          <w:p w14:paraId="3185D0C1" w14:textId="3D8D8A20" w:rsidR="00546992" w:rsidRDefault="00546992" w:rsidP="00427306">
            <w:pPr>
              <w:pStyle w:val="NormalArial"/>
            </w:pPr>
            <w:r w:rsidRPr="00546992">
              <w:t>3.14.1.10</w:t>
            </w:r>
            <w:r>
              <w:t xml:space="preserve">, </w:t>
            </w:r>
            <w:r w:rsidRPr="00546992">
              <w:t>Eligible Costs</w:t>
            </w:r>
          </w:p>
          <w:p w14:paraId="7DDA5963" w14:textId="77777777" w:rsidR="0044506C" w:rsidRPr="00310703" w:rsidRDefault="000D2B64" w:rsidP="00310703">
            <w:pPr>
              <w:pStyle w:val="NormalArial"/>
            </w:pPr>
            <w:r>
              <w:t xml:space="preserve">22 </w:t>
            </w:r>
            <w:r w:rsidRPr="00350C05">
              <w:t xml:space="preserve">Attachment </w:t>
            </w:r>
            <w:r>
              <w:t>E</w:t>
            </w:r>
            <w:r w:rsidRPr="00350C05">
              <w:t xml:space="preserve">, </w:t>
            </w:r>
            <w:r w:rsidRPr="00ED22D7">
              <w:t>Notification of Suspension of Operations</w:t>
            </w:r>
          </w:p>
        </w:tc>
      </w:tr>
      <w:tr w:rsidR="00C9766A" w14:paraId="701311E5" w14:textId="77777777" w:rsidTr="00BC2D06">
        <w:trPr>
          <w:trHeight w:val="518"/>
        </w:trPr>
        <w:tc>
          <w:tcPr>
            <w:tcW w:w="2880" w:type="dxa"/>
            <w:gridSpan w:val="2"/>
            <w:tcBorders>
              <w:bottom w:val="single" w:sz="4" w:space="0" w:color="auto"/>
            </w:tcBorders>
            <w:shd w:val="clear" w:color="auto" w:fill="FFFFFF"/>
            <w:vAlign w:val="center"/>
          </w:tcPr>
          <w:p w14:paraId="03046C5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BBCABAE" w14:textId="77777777" w:rsidR="00C9766A" w:rsidRPr="00FB509B" w:rsidRDefault="000F58E3" w:rsidP="00C745EF">
            <w:pPr>
              <w:pStyle w:val="NormalArial"/>
              <w:spacing w:before="120" w:after="120"/>
            </w:pPr>
            <w:r>
              <w:t>None</w:t>
            </w:r>
          </w:p>
        </w:tc>
      </w:tr>
      <w:tr w:rsidR="009D17F0" w14:paraId="0FD06536" w14:textId="77777777" w:rsidTr="00BC2D06">
        <w:trPr>
          <w:trHeight w:val="518"/>
        </w:trPr>
        <w:tc>
          <w:tcPr>
            <w:tcW w:w="2880" w:type="dxa"/>
            <w:gridSpan w:val="2"/>
            <w:tcBorders>
              <w:bottom w:val="single" w:sz="4" w:space="0" w:color="auto"/>
            </w:tcBorders>
            <w:shd w:val="clear" w:color="auto" w:fill="FFFFFF"/>
            <w:vAlign w:val="center"/>
          </w:tcPr>
          <w:p w14:paraId="26A26D50"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04857ED" w14:textId="10963F56" w:rsidR="007F126D" w:rsidRDefault="008B4FA2" w:rsidP="00302C58">
            <w:pPr>
              <w:pStyle w:val="NormalArial"/>
              <w:spacing w:before="120" w:after="120"/>
            </w:pPr>
            <w:r>
              <w:t>This Nodal Protocol Revision Request</w:t>
            </w:r>
            <w:r w:rsidR="002F3D36">
              <w:t xml:space="preserve"> (NPRR)</w:t>
            </w:r>
            <w:r w:rsidR="00DA29DC">
              <w:t>:</w:t>
            </w:r>
          </w:p>
          <w:p w14:paraId="3261EBFA" w14:textId="4E14F6B5" w:rsidR="00A5791D" w:rsidRDefault="001906E1" w:rsidP="00F0389C">
            <w:pPr>
              <w:pStyle w:val="NormalArial"/>
              <w:numPr>
                <w:ilvl w:val="0"/>
                <w:numId w:val="7"/>
              </w:numPr>
              <w:spacing w:before="120" w:after="120"/>
              <w:ind w:left="342"/>
            </w:pPr>
            <w:r>
              <w:t>Add</w:t>
            </w:r>
            <w:r w:rsidR="00DA29DC">
              <w:t>s</w:t>
            </w:r>
            <w:r w:rsidR="00A5791D">
              <w:t xml:space="preserve"> a </w:t>
            </w:r>
            <w:r w:rsidR="00570280">
              <w:t xml:space="preserve">20 </w:t>
            </w:r>
            <w:r w:rsidR="00A5791D">
              <w:t xml:space="preserve">MW </w:t>
            </w:r>
            <w:r w:rsidR="00570280">
              <w:t xml:space="preserve">capacity </w:t>
            </w:r>
            <w:r w:rsidR="00A5791D">
              <w:t xml:space="preserve">threshold </w:t>
            </w:r>
            <w:r w:rsidR="00E559B7">
              <w:t xml:space="preserve">for </w:t>
            </w:r>
            <w:r w:rsidR="00570280">
              <w:t xml:space="preserve">conducting </w:t>
            </w:r>
            <w:r w:rsidR="009B76C7">
              <w:t xml:space="preserve">a </w:t>
            </w:r>
            <w:r w:rsidR="00570280">
              <w:t>Reliability Must-Run (</w:t>
            </w:r>
            <w:r w:rsidR="00D90D0B">
              <w:t>RMR</w:t>
            </w:r>
            <w:r w:rsidR="00570280">
              <w:t>)</w:t>
            </w:r>
            <w:r w:rsidR="00D90D0B">
              <w:t xml:space="preserve"> </w:t>
            </w:r>
            <w:r>
              <w:t>reliability analysis</w:t>
            </w:r>
            <w:r w:rsidR="002D1BF8">
              <w:t>;</w:t>
            </w:r>
            <w:r w:rsidR="00A5791D">
              <w:t xml:space="preserve"> </w:t>
            </w:r>
          </w:p>
          <w:p w14:paraId="71A6973B" w14:textId="647FA97E" w:rsidR="00E75CC1" w:rsidRDefault="00D30946" w:rsidP="00E842DD">
            <w:pPr>
              <w:pStyle w:val="NormalArial"/>
              <w:numPr>
                <w:ilvl w:val="0"/>
                <w:numId w:val="7"/>
              </w:numPr>
              <w:spacing w:before="120" w:after="120"/>
              <w:ind w:left="342"/>
            </w:pPr>
            <w:r>
              <w:t>Require</w:t>
            </w:r>
            <w:r w:rsidR="00DA29DC">
              <w:t>s</w:t>
            </w:r>
            <w:r>
              <w:t xml:space="preserve"> </w:t>
            </w:r>
            <w:r w:rsidR="0013328C">
              <w:t xml:space="preserve">that an RMR study be conducted when a Resource Entity gives notice that </w:t>
            </w:r>
            <w:r w:rsidR="00E3139C">
              <w:t xml:space="preserve">a </w:t>
            </w:r>
            <w:r>
              <w:t xml:space="preserve">Generation Resource </w:t>
            </w:r>
            <w:r w:rsidR="0013328C">
              <w:t xml:space="preserve">is </w:t>
            </w:r>
            <w:r>
              <w:t>ceasing operation permanently due to a Forced Outage</w:t>
            </w:r>
            <w:r w:rsidR="009B76C7">
              <w:t>;</w:t>
            </w:r>
            <w:r w:rsidR="000F6D8E">
              <w:t xml:space="preserve"> and</w:t>
            </w:r>
          </w:p>
          <w:p w14:paraId="1F04A23B" w14:textId="5CB04F6C" w:rsidR="001906E1" w:rsidRPr="00FB509B" w:rsidRDefault="002D1BF8" w:rsidP="002B7EEC">
            <w:pPr>
              <w:pStyle w:val="NormalArial"/>
              <w:numPr>
                <w:ilvl w:val="0"/>
                <w:numId w:val="7"/>
              </w:numPr>
              <w:spacing w:before="120" w:after="120"/>
              <w:ind w:left="342"/>
            </w:pPr>
            <w:r>
              <w:t>Update</w:t>
            </w:r>
            <w:r w:rsidR="00DA29DC">
              <w:t>s</w:t>
            </w:r>
            <w:r>
              <w:t xml:space="preserve"> </w:t>
            </w:r>
            <w:r w:rsidR="009B76C7">
              <w:t xml:space="preserve">Section 22, </w:t>
            </w:r>
            <w:r>
              <w:t>Attachment E</w:t>
            </w:r>
            <w:r w:rsidR="00570280">
              <w:t xml:space="preserve"> </w:t>
            </w:r>
            <w:r>
              <w:t xml:space="preserve">to </w:t>
            </w:r>
            <w:r w:rsidR="001906E1">
              <w:t xml:space="preserve">require </w:t>
            </w:r>
            <w:r w:rsidR="00570280">
              <w:t xml:space="preserve">Resource Entity to </w:t>
            </w:r>
            <w:r w:rsidR="001906E1">
              <w:t>provid</w:t>
            </w:r>
            <w:r w:rsidR="00570280">
              <w:t>e</w:t>
            </w:r>
            <w:r>
              <w:t xml:space="preserve"> </w:t>
            </w:r>
            <w:r w:rsidR="00A5791D">
              <w:t xml:space="preserve">information </w:t>
            </w:r>
            <w:r w:rsidR="00570280">
              <w:t xml:space="preserve">about </w:t>
            </w:r>
            <w:r w:rsidR="000F6D8E">
              <w:t xml:space="preserve">deactivation of </w:t>
            </w:r>
            <w:r w:rsidR="00570280">
              <w:t>T</w:t>
            </w:r>
            <w:r w:rsidR="00A5791D" w:rsidRPr="00A5791D">
              <w:t xml:space="preserve">ransmission </w:t>
            </w:r>
            <w:r w:rsidR="00570280">
              <w:t>F</w:t>
            </w:r>
            <w:r w:rsidR="00A5791D" w:rsidRPr="00A5791D">
              <w:t>acilities</w:t>
            </w:r>
            <w:r w:rsidR="000F6D8E">
              <w:t xml:space="preserve"> </w:t>
            </w:r>
            <w:r w:rsidR="00A5791D" w:rsidRPr="00A5791D">
              <w:t>as part of the suspension of operations of the unit</w:t>
            </w:r>
            <w:r w:rsidR="00DA29DC">
              <w:t>.</w:t>
            </w:r>
          </w:p>
        </w:tc>
      </w:tr>
      <w:tr w:rsidR="009D17F0" w14:paraId="06428E3E" w14:textId="77777777" w:rsidTr="00AA54E8">
        <w:trPr>
          <w:trHeight w:val="350"/>
        </w:trPr>
        <w:tc>
          <w:tcPr>
            <w:tcW w:w="2880" w:type="dxa"/>
            <w:gridSpan w:val="2"/>
            <w:shd w:val="clear" w:color="auto" w:fill="FFFFFF"/>
            <w:vAlign w:val="center"/>
          </w:tcPr>
          <w:p w14:paraId="48C78FCD" w14:textId="77777777" w:rsidR="009D17F0" w:rsidRDefault="009D17F0" w:rsidP="00F44236">
            <w:pPr>
              <w:pStyle w:val="Header"/>
            </w:pPr>
            <w:r>
              <w:t>Reason for Revision</w:t>
            </w:r>
          </w:p>
        </w:tc>
        <w:tc>
          <w:tcPr>
            <w:tcW w:w="7560" w:type="dxa"/>
            <w:gridSpan w:val="2"/>
            <w:vAlign w:val="center"/>
          </w:tcPr>
          <w:p w14:paraId="2AE47461" w14:textId="36098A31" w:rsidR="00EE368D" w:rsidRDefault="00EE368D" w:rsidP="00EE368D">
            <w:pPr>
              <w:pStyle w:val="NormalArial"/>
              <w:spacing w:before="120"/>
              <w:rPr>
                <w:rFonts w:cs="Arial"/>
                <w:color w:val="000000"/>
              </w:rPr>
            </w:pPr>
            <w:r w:rsidRPr="006629C8">
              <w:object w:dxaOrig="225" w:dyaOrig="225" w14:anchorId="3042F1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19517CF7" w14:textId="1C08BABB" w:rsidR="00EE368D" w:rsidRDefault="00EE368D" w:rsidP="00EE368D">
            <w:pPr>
              <w:pStyle w:val="NormalArial"/>
              <w:tabs>
                <w:tab w:val="left" w:pos="432"/>
              </w:tabs>
              <w:spacing w:before="120"/>
              <w:ind w:left="432" w:hanging="432"/>
              <w:rPr>
                <w:iCs/>
                <w:kern w:val="24"/>
              </w:rPr>
            </w:pPr>
            <w:r w:rsidRPr="00CD242D">
              <w:object w:dxaOrig="225" w:dyaOrig="225" w14:anchorId="1330B7C0">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tied to the</w:t>
            </w:r>
            <w:r w:rsidR="00AA54E8" w:rsidRPr="00D85807">
              <w:rPr>
                <w:iCs/>
                <w:kern w:val="24"/>
              </w:rPr>
              <w:t xml:space="preserve"> </w:t>
            </w:r>
            <w:hyperlink r:id="rId12" w:history="1">
              <w:r w:rsidR="00AA54E8">
                <w:rPr>
                  <w:rStyle w:val="Hyperlink"/>
                  <w:iCs/>
                  <w:kern w:val="24"/>
                </w:rPr>
                <w:t>ERCOT Strategic Plan</w:t>
              </w:r>
            </w:hyperlink>
            <w:r w:rsidRPr="00D85807">
              <w:rPr>
                <w:iCs/>
                <w:kern w:val="24"/>
              </w:rPr>
              <w:t xml:space="preserve"> or directed by the ERCOT Board)</w:t>
            </w:r>
            <w:r>
              <w:rPr>
                <w:iCs/>
                <w:kern w:val="24"/>
              </w:rPr>
              <w:t>.</w:t>
            </w:r>
          </w:p>
          <w:p w14:paraId="6633CD65" w14:textId="74C713EE" w:rsidR="00EE368D" w:rsidRDefault="00EE368D" w:rsidP="00EE368D">
            <w:pPr>
              <w:pStyle w:val="NormalArial"/>
              <w:spacing w:before="120"/>
              <w:rPr>
                <w:iCs/>
                <w:kern w:val="24"/>
              </w:rPr>
            </w:pPr>
            <w:r w:rsidRPr="006629C8">
              <w:object w:dxaOrig="225" w:dyaOrig="225" w14:anchorId="4F05F5E0">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6C5B8856" w14:textId="304541F4" w:rsidR="00EE368D" w:rsidRDefault="00EE368D" w:rsidP="00EE368D">
            <w:pPr>
              <w:pStyle w:val="NormalArial"/>
              <w:spacing w:before="120"/>
              <w:rPr>
                <w:iCs/>
                <w:kern w:val="24"/>
              </w:rPr>
            </w:pPr>
            <w:r w:rsidRPr="006629C8">
              <w:object w:dxaOrig="225" w:dyaOrig="225" w14:anchorId="32B663E6">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0E8A339F" w14:textId="7E59B187" w:rsidR="00EE368D" w:rsidRDefault="00EE368D" w:rsidP="00EE368D">
            <w:pPr>
              <w:pStyle w:val="NormalArial"/>
              <w:spacing w:before="120"/>
              <w:rPr>
                <w:iCs/>
                <w:kern w:val="24"/>
              </w:rPr>
            </w:pPr>
            <w:r w:rsidRPr="006629C8">
              <w:object w:dxaOrig="225" w:dyaOrig="225" w14:anchorId="1A233A03">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66EB0F49" w14:textId="138B0F82" w:rsidR="00EE368D" w:rsidRPr="00CD242D" w:rsidRDefault="00EE368D" w:rsidP="00EE368D">
            <w:pPr>
              <w:pStyle w:val="NormalArial"/>
              <w:spacing w:before="120"/>
              <w:rPr>
                <w:rFonts w:cs="Arial"/>
                <w:color w:val="000000"/>
              </w:rPr>
            </w:pPr>
            <w:r w:rsidRPr="006629C8">
              <w:lastRenderedPageBreak/>
              <w:object w:dxaOrig="225" w:dyaOrig="225" w14:anchorId="54753531">
                <v:shape id="_x0000_i1047" type="#_x0000_t75" style="width:15.65pt;height:15.05pt" o:ole="">
                  <v:imagedata r:id="rId17" o:title=""/>
                </v:shape>
                <w:control r:id="rId18" w:name="TextBox15" w:shapeid="_x0000_i1047"/>
              </w:object>
            </w:r>
            <w:r w:rsidRPr="006629C8">
              <w:t xml:space="preserve">  </w:t>
            </w:r>
            <w:r w:rsidRPr="00CD242D">
              <w:rPr>
                <w:rFonts w:cs="Arial"/>
                <w:color w:val="000000"/>
              </w:rPr>
              <w:t xml:space="preserve">Other:  </w:t>
            </w:r>
            <w:r w:rsidR="000C69E5">
              <w:rPr>
                <w:rFonts w:cs="Arial"/>
                <w:color w:val="000000"/>
              </w:rPr>
              <w:t>Clarification</w:t>
            </w:r>
            <w:r w:rsidR="00302C58">
              <w:rPr>
                <w:rFonts w:cs="Arial"/>
                <w:color w:val="000000"/>
              </w:rPr>
              <w:t xml:space="preserve"> and c</w:t>
            </w:r>
            <w:r w:rsidR="0004130E">
              <w:rPr>
                <w:rFonts w:cs="Arial"/>
                <w:color w:val="000000"/>
              </w:rPr>
              <w:t>onsistency</w:t>
            </w:r>
          </w:p>
          <w:p w14:paraId="62B64A05" w14:textId="77777777" w:rsidR="00FC3D4B" w:rsidRPr="001313B4" w:rsidRDefault="00EE368D" w:rsidP="00EE368D">
            <w:pPr>
              <w:pStyle w:val="NormalArial"/>
              <w:rPr>
                <w:iCs/>
                <w:kern w:val="24"/>
              </w:rPr>
            </w:pPr>
            <w:r w:rsidRPr="00CD242D">
              <w:rPr>
                <w:i/>
                <w:sz w:val="20"/>
                <w:szCs w:val="20"/>
              </w:rPr>
              <w:t>(please select all that apply)</w:t>
            </w:r>
          </w:p>
        </w:tc>
      </w:tr>
      <w:tr w:rsidR="00625E5D" w14:paraId="52F8A055" w14:textId="77777777" w:rsidTr="00BC2D06">
        <w:trPr>
          <w:trHeight w:val="518"/>
        </w:trPr>
        <w:tc>
          <w:tcPr>
            <w:tcW w:w="2880" w:type="dxa"/>
            <w:gridSpan w:val="2"/>
            <w:tcBorders>
              <w:bottom w:val="single" w:sz="4" w:space="0" w:color="auto"/>
            </w:tcBorders>
            <w:shd w:val="clear" w:color="auto" w:fill="FFFFFF"/>
            <w:vAlign w:val="center"/>
          </w:tcPr>
          <w:p w14:paraId="42578DA1"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3E140AA" w14:textId="628A8E09" w:rsidR="00924F24" w:rsidRDefault="002C213B" w:rsidP="00F0389C">
            <w:pPr>
              <w:pStyle w:val="NormalArial"/>
              <w:numPr>
                <w:ilvl w:val="0"/>
                <w:numId w:val="5"/>
              </w:numPr>
              <w:spacing w:before="120" w:after="120"/>
            </w:pPr>
            <w:r>
              <w:t xml:space="preserve">The </w:t>
            </w:r>
            <w:r w:rsidR="009A7799">
              <w:t xml:space="preserve">capacities </w:t>
            </w:r>
            <w:r>
              <w:t xml:space="preserve">of the existing and </w:t>
            </w:r>
            <w:r w:rsidR="009A7799">
              <w:t xml:space="preserve">proposed </w:t>
            </w:r>
            <w:r>
              <w:t xml:space="preserve">Generation Resources </w:t>
            </w:r>
            <w:r w:rsidR="00862256" w:rsidRPr="00474A43">
              <w:t xml:space="preserve">are getting </w:t>
            </w:r>
            <w:r w:rsidR="00512D57">
              <w:t xml:space="preserve">smaller </w:t>
            </w:r>
            <w:r w:rsidR="00862256" w:rsidRPr="00474A43">
              <w:t xml:space="preserve">(e.g., </w:t>
            </w:r>
            <w:r w:rsidR="00FA4BBA" w:rsidRPr="00FA4BBA">
              <w:t>Distribution Generation Resource</w:t>
            </w:r>
            <w:r w:rsidR="00FA4BBA">
              <w:t>s (</w:t>
            </w:r>
            <w:r w:rsidR="00862256" w:rsidRPr="00474A43">
              <w:t>DGRs</w:t>
            </w:r>
            <w:r w:rsidR="00FA4BBA">
              <w:t>)</w:t>
            </w:r>
            <w:r w:rsidR="00862256" w:rsidRPr="00474A43">
              <w:t>)</w:t>
            </w:r>
            <w:r w:rsidR="009B76C7">
              <w:t>,</w:t>
            </w:r>
            <w:r w:rsidR="009A7799">
              <w:t xml:space="preserve"> as indicated in the recent </w:t>
            </w:r>
            <w:r w:rsidR="00DA29DC">
              <w:t xml:space="preserve">Report on </w:t>
            </w:r>
            <w:r w:rsidR="009A7799">
              <w:t>Capacity, Demand and Reserves</w:t>
            </w:r>
            <w:r w:rsidR="00DA29DC">
              <w:t xml:space="preserve"> in the ERCOT Region</w:t>
            </w:r>
            <w:r w:rsidR="009A7799">
              <w:t xml:space="preserve"> (</w:t>
            </w:r>
            <w:r w:rsidR="00DA29DC">
              <w:t>“</w:t>
            </w:r>
            <w:r w:rsidR="009A7799">
              <w:t>CDR</w:t>
            </w:r>
            <w:r w:rsidR="00DA29DC">
              <w:t>”</w:t>
            </w:r>
            <w:r w:rsidR="009A7799">
              <w:t>)</w:t>
            </w:r>
            <w:r w:rsidR="00862256" w:rsidRPr="00474A43">
              <w:t>.</w:t>
            </w:r>
            <w:r w:rsidR="009A7799">
              <w:t xml:space="preserve"> </w:t>
            </w:r>
            <w:r w:rsidR="00512D57" w:rsidRPr="00512D57">
              <w:t xml:space="preserve"> </w:t>
            </w:r>
            <w:r w:rsidR="0005034E">
              <w:t>Currently, t</w:t>
            </w:r>
            <w:r w:rsidR="00671882">
              <w:t>here is no minimum MW threshold in the RMR evaluation</w:t>
            </w:r>
            <w:r w:rsidR="006B7381">
              <w:t>,</w:t>
            </w:r>
            <w:r w:rsidR="00671882">
              <w:t xml:space="preserve"> and s</w:t>
            </w:r>
            <w:r w:rsidR="00770026">
              <w:t>ignificant number of</w:t>
            </w:r>
            <w:r w:rsidR="00512D57">
              <w:t xml:space="preserve"> RMR evaluations</w:t>
            </w:r>
            <w:r w:rsidR="00862256" w:rsidRPr="00474A43">
              <w:t xml:space="preserve"> </w:t>
            </w:r>
            <w:r w:rsidR="001D3852">
              <w:t>could</w:t>
            </w:r>
            <w:r w:rsidR="001D3852" w:rsidRPr="00474A43">
              <w:t xml:space="preserve"> </w:t>
            </w:r>
            <w:r w:rsidR="00512D57">
              <w:t>be required for small units</w:t>
            </w:r>
            <w:r w:rsidR="00770026">
              <w:t xml:space="preserve"> </w:t>
            </w:r>
            <w:r w:rsidR="00671882">
              <w:t xml:space="preserve">that are not expected to </w:t>
            </w:r>
            <w:r w:rsidR="009B76C7">
              <w:t xml:space="preserve">have a material </w:t>
            </w:r>
            <w:r w:rsidR="00671882">
              <w:t xml:space="preserve">impact </w:t>
            </w:r>
            <w:r w:rsidR="009B76C7">
              <w:t xml:space="preserve">on </w:t>
            </w:r>
            <w:r w:rsidR="00671882">
              <w:t xml:space="preserve">the reliability of the </w:t>
            </w:r>
            <w:r w:rsidR="000B327A">
              <w:t>s</w:t>
            </w:r>
            <w:r w:rsidR="00671882">
              <w:t>ystem</w:t>
            </w:r>
            <w:r w:rsidR="00512D57">
              <w:t xml:space="preserve">. </w:t>
            </w:r>
            <w:r w:rsidR="00FA4BBA">
              <w:t xml:space="preserve"> </w:t>
            </w:r>
            <w:r w:rsidR="00862256" w:rsidRPr="00474A43">
              <w:t xml:space="preserve">This </w:t>
            </w:r>
            <w:r w:rsidR="00473930" w:rsidRPr="00474A43">
              <w:t xml:space="preserve">NPRR </w:t>
            </w:r>
            <w:r w:rsidR="009B76C7">
              <w:t>revises</w:t>
            </w:r>
            <w:r w:rsidR="00473930" w:rsidRPr="00474A43">
              <w:t xml:space="preserve"> paragraph </w:t>
            </w:r>
            <w:r w:rsidR="00924F24" w:rsidRPr="00474A43">
              <w:t>(3) of Section 3.14.1.2</w:t>
            </w:r>
            <w:r w:rsidR="00862256" w:rsidRPr="00474A43">
              <w:t xml:space="preserve"> </w:t>
            </w:r>
            <w:r w:rsidR="009B76C7">
              <w:t>to provide</w:t>
            </w:r>
            <w:r w:rsidR="009B76C7" w:rsidRPr="00474A43">
              <w:t xml:space="preserve"> </w:t>
            </w:r>
            <w:r w:rsidR="00862256" w:rsidRPr="00474A43">
              <w:t xml:space="preserve">that </w:t>
            </w:r>
            <w:r w:rsidR="009B76C7">
              <w:t xml:space="preserve">an </w:t>
            </w:r>
            <w:r w:rsidR="00862256" w:rsidRPr="00474A43">
              <w:t>RMR reliability analysis is not required for unit</w:t>
            </w:r>
            <w:r w:rsidR="00512D57">
              <w:t>s</w:t>
            </w:r>
            <w:r w:rsidR="00862256" w:rsidRPr="00474A43">
              <w:t xml:space="preserve"> with </w:t>
            </w:r>
            <w:r w:rsidR="009B76C7">
              <w:t xml:space="preserve">a </w:t>
            </w:r>
            <w:r w:rsidR="00862256" w:rsidRPr="00474A43">
              <w:t xml:space="preserve">capacity less than or equal to </w:t>
            </w:r>
            <w:r w:rsidR="009B76C7">
              <w:t>20</w:t>
            </w:r>
            <w:r w:rsidR="00671882">
              <w:t xml:space="preserve"> </w:t>
            </w:r>
            <w:r w:rsidR="00862256" w:rsidRPr="00474A43">
              <w:t>MW</w:t>
            </w:r>
            <w:r w:rsidR="0013328C">
              <w:t>, but may be conducted at ERCOT’s discretion</w:t>
            </w:r>
            <w:r w:rsidR="00924F24" w:rsidRPr="00474A43">
              <w:t xml:space="preserve">. </w:t>
            </w:r>
            <w:r w:rsidR="009B76C7">
              <w:t>This</w:t>
            </w:r>
            <w:r w:rsidR="009B76C7" w:rsidRPr="00474A43">
              <w:t xml:space="preserve"> </w:t>
            </w:r>
            <w:r w:rsidR="00924F24" w:rsidRPr="00474A43">
              <w:t xml:space="preserve">will help </w:t>
            </w:r>
            <w:r w:rsidR="001D3852">
              <w:t>ensure ERCOT’s limited resources are focused on issues</w:t>
            </w:r>
            <w:r w:rsidR="00671882">
              <w:t xml:space="preserve"> that </w:t>
            </w:r>
            <w:r w:rsidR="001D3852">
              <w:t>are more likely to have a material</w:t>
            </w:r>
            <w:r w:rsidR="00671882">
              <w:t xml:space="preserve"> impact </w:t>
            </w:r>
            <w:r w:rsidR="001D3852">
              <w:t xml:space="preserve">on </w:t>
            </w:r>
            <w:r w:rsidR="00671882">
              <w:t xml:space="preserve">the reliability of the </w:t>
            </w:r>
            <w:r w:rsidR="006B7381">
              <w:t>system</w:t>
            </w:r>
            <w:r w:rsidR="00924F24" w:rsidRPr="00474A43">
              <w:t>.</w:t>
            </w:r>
          </w:p>
          <w:p w14:paraId="637A982A" w14:textId="71C6ADC8" w:rsidR="00E75CC1" w:rsidRPr="00474A43" w:rsidRDefault="0013328C" w:rsidP="00F0389C">
            <w:pPr>
              <w:pStyle w:val="NormalArial"/>
              <w:numPr>
                <w:ilvl w:val="0"/>
                <w:numId w:val="5"/>
              </w:numPr>
              <w:spacing w:before="120" w:after="120"/>
            </w:pPr>
            <w:r>
              <w:t xml:space="preserve">Currently, the Protocols do not require an RMR study be conducted for a Resource that is being decommissioned due to a Forced Outage.  However, </w:t>
            </w:r>
            <w:r w:rsidR="000C1D8E">
              <w:t>requiring</w:t>
            </w:r>
            <w:r w:rsidR="000A771A">
              <w:t xml:space="preserve"> </w:t>
            </w:r>
            <w:r>
              <w:t xml:space="preserve">an RMR study when a Resource Entity gives notice that a </w:t>
            </w:r>
            <w:r w:rsidR="000A771A">
              <w:t xml:space="preserve">Generation Resource </w:t>
            </w:r>
            <w:r>
              <w:t xml:space="preserve">is </w:t>
            </w:r>
            <w:r w:rsidR="000A771A">
              <w:t>ceasing operations permanently</w:t>
            </w:r>
            <w:r>
              <w:t xml:space="preserve"> due to a Forced Outage</w:t>
            </w:r>
            <w:r w:rsidR="000A771A">
              <w:t xml:space="preserve"> will </w:t>
            </w:r>
            <w:r>
              <w:t>allow ERCOT to</w:t>
            </w:r>
            <w:r w:rsidR="000A771A">
              <w:t xml:space="preserve"> assess the impact </w:t>
            </w:r>
            <w:r>
              <w:t xml:space="preserve">of the decommissioning </w:t>
            </w:r>
            <w:r w:rsidR="000A771A">
              <w:t xml:space="preserve">on the reliability of the </w:t>
            </w:r>
            <w:r>
              <w:t xml:space="preserve">ERCOT </w:t>
            </w:r>
            <w:r w:rsidR="000A771A">
              <w:t>system and</w:t>
            </w:r>
            <w:r>
              <w:t xml:space="preserve"> allow ERCOT to consider whether an</w:t>
            </w:r>
            <w:r w:rsidR="000A771A">
              <w:t xml:space="preserve"> RMR or </w:t>
            </w:r>
            <w:r w:rsidR="00DA29DC">
              <w:t>Must Run Alternative (</w:t>
            </w:r>
            <w:r w:rsidR="000A771A">
              <w:t>MRA</w:t>
            </w:r>
            <w:r w:rsidR="00DA29DC">
              <w:t>)</w:t>
            </w:r>
            <w:r w:rsidR="000A771A">
              <w:t xml:space="preserve"> </w:t>
            </w:r>
            <w:r>
              <w:t>Agreement should be executed to address any identified reliability need</w:t>
            </w:r>
            <w:r w:rsidR="00E75CC1">
              <w:t>.</w:t>
            </w:r>
          </w:p>
          <w:p w14:paraId="712C7E5D" w14:textId="7877C91B" w:rsidR="00231478" w:rsidRPr="00310703" w:rsidRDefault="001D3852" w:rsidP="002B7EEC">
            <w:pPr>
              <w:pStyle w:val="NormalArial"/>
              <w:numPr>
                <w:ilvl w:val="0"/>
                <w:numId w:val="5"/>
              </w:numPr>
              <w:spacing w:before="120" w:after="120"/>
            </w:pPr>
            <w:r>
              <w:t xml:space="preserve">Section 22, </w:t>
            </w:r>
            <w:r w:rsidR="00862256">
              <w:t>Attachment E</w:t>
            </w:r>
            <w:r>
              <w:t xml:space="preserve"> </w:t>
            </w:r>
            <w:r w:rsidR="00862256">
              <w:t xml:space="preserve">needs to be improved to clarify if </w:t>
            </w:r>
            <w:r w:rsidR="001C2A08">
              <w:t xml:space="preserve">any transmission equipment will be </w:t>
            </w:r>
            <w:r w:rsidR="003C0BDC">
              <w:t xml:space="preserve">deactivated from service </w:t>
            </w:r>
            <w:r w:rsidR="001C2A08">
              <w:t>as part of the suspension of operations of a unit</w:t>
            </w:r>
            <w:r w:rsidR="00B870D6">
              <w:t>, in order to accurately develop study base case(s)</w:t>
            </w:r>
            <w:r w:rsidR="00862256">
              <w:t xml:space="preserve">. </w:t>
            </w:r>
          </w:p>
        </w:tc>
      </w:tr>
      <w:tr w:rsidR="00375A61" w:rsidRPr="00FD22D4" w14:paraId="039CBBE7" w14:textId="77777777" w:rsidTr="00375A6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85A085" w14:textId="77777777" w:rsidR="00375A61" w:rsidRDefault="00375A61" w:rsidP="007365C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0B01E9C" w14:textId="77777777" w:rsidR="00375A61" w:rsidRDefault="00375A61" w:rsidP="00375A61">
            <w:pPr>
              <w:pStyle w:val="NormalArial"/>
              <w:spacing w:before="120" w:after="120"/>
            </w:pPr>
            <w:r w:rsidRPr="00FD22D4">
              <w:t xml:space="preserve">On </w:t>
            </w:r>
            <w:r>
              <w:t>9/15</w:t>
            </w:r>
            <w:r w:rsidRPr="00FD22D4">
              <w:t xml:space="preserve">/22, PRS voted </w:t>
            </w:r>
            <w:r w:rsidR="00EB1E89">
              <w:t xml:space="preserve">unanimously </w:t>
            </w:r>
            <w:r w:rsidRPr="00FD22D4">
              <w:t xml:space="preserve">to </w:t>
            </w:r>
            <w:r>
              <w:t>table NPRR1147 and refer the issue to ROS</w:t>
            </w:r>
            <w:r w:rsidRPr="00FD22D4">
              <w:t>.  All Market Segments participated in the vote.</w:t>
            </w:r>
          </w:p>
          <w:p w14:paraId="43F37CF5" w14:textId="77777777" w:rsidR="00550B01" w:rsidRDefault="00550B01" w:rsidP="00375A61">
            <w:pPr>
              <w:pStyle w:val="NormalArial"/>
              <w:spacing w:before="120" w:after="120"/>
            </w:pPr>
            <w:r w:rsidRPr="00FD22D4">
              <w:t xml:space="preserve">On </w:t>
            </w:r>
            <w:r>
              <w:t>11/11</w:t>
            </w:r>
            <w:r w:rsidRPr="00FD22D4">
              <w:t xml:space="preserve">/22, PRS voted </w:t>
            </w:r>
            <w:r>
              <w:t xml:space="preserve">unanimously </w:t>
            </w:r>
            <w:r w:rsidRPr="00FD22D4">
              <w:t xml:space="preserve">to </w:t>
            </w:r>
            <w:r>
              <w:t>recommend approval of NPRR1147 as submitted</w:t>
            </w:r>
            <w:r w:rsidRPr="00FD22D4">
              <w:t>.  All Market Segments participated in the vote.</w:t>
            </w:r>
          </w:p>
          <w:p w14:paraId="406BD37A" w14:textId="04B4B163" w:rsidR="002E2685" w:rsidRPr="00FD22D4" w:rsidRDefault="002E2685" w:rsidP="00375A61">
            <w:pPr>
              <w:pStyle w:val="NormalArial"/>
              <w:spacing w:before="120" w:after="120"/>
            </w:pPr>
            <w:r>
              <w:t>On 12/8/22, PRS voted unanimously t</w:t>
            </w:r>
            <w:r w:rsidRPr="002E2685">
              <w:t>o endorse and forward to TAC the 11/11/22 PRS Report and 8/15/22 Impact Analysis for NPRR1147</w:t>
            </w:r>
            <w:r>
              <w:t>.  All Market Segments participated in the vote.</w:t>
            </w:r>
          </w:p>
        </w:tc>
      </w:tr>
      <w:tr w:rsidR="00375A61" w:rsidRPr="00FD22D4" w14:paraId="566CBD83" w14:textId="77777777" w:rsidTr="00375A6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E13275" w14:textId="77777777" w:rsidR="00375A61" w:rsidRDefault="00375A61" w:rsidP="007365C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860B4B" w14:textId="77777777" w:rsidR="00550B01" w:rsidRDefault="00375A61" w:rsidP="00375A61">
            <w:pPr>
              <w:pStyle w:val="NormalArial"/>
              <w:spacing w:before="120" w:after="120"/>
            </w:pPr>
            <w:r w:rsidRPr="00FD22D4">
              <w:t xml:space="preserve">On </w:t>
            </w:r>
            <w:r>
              <w:t>9/15/22, the sponsor provided an overview of NPRR1147.</w:t>
            </w:r>
          </w:p>
          <w:p w14:paraId="25D22CDC" w14:textId="77777777" w:rsidR="00375A61" w:rsidRDefault="00550B01" w:rsidP="00375A61">
            <w:pPr>
              <w:pStyle w:val="NormalArial"/>
              <w:spacing w:before="120" w:after="120"/>
            </w:pPr>
            <w:r>
              <w:t>On 11/11/22, participants noted the ROS endorsement of NPRR1147</w:t>
            </w:r>
            <w:r w:rsidR="00AF3D82">
              <w:t xml:space="preserve"> as submitted</w:t>
            </w:r>
            <w:r>
              <w:t>.</w:t>
            </w:r>
            <w:r w:rsidR="00375A61">
              <w:t xml:space="preserve"> </w:t>
            </w:r>
          </w:p>
          <w:p w14:paraId="10598C6C" w14:textId="4A1D7282" w:rsidR="002E2685" w:rsidRPr="00FD22D4" w:rsidRDefault="002E2685" w:rsidP="00375A61">
            <w:pPr>
              <w:pStyle w:val="NormalArial"/>
              <w:spacing w:before="120" w:after="120"/>
            </w:pPr>
            <w:r>
              <w:t>On 12/8/22, there was no discussion.</w:t>
            </w:r>
          </w:p>
        </w:tc>
      </w:tr>
      <w:tr w:rsidR="004E6408" w14:paraId="4E3EC57A" w14:textId="77777777" w:rsidTr="004E64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855BC9" w14:textId="77777777" w:rsidR="004E6408" w:rsidRDefault="004E6408">
            <w:pPr>
              <w:pStyle w:val="Header"/>
            </w:pPr>
            <w:r>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51EEB89" w14:textId="79FB4AE4" w:rsidR="004E6408" w:rsidRPr="004E6408" w:rsidRDefault="004E6408">
            <w:pPr>
              <w:pStyle w:val="NormalArial"/>
              <w:spacing w:before="120" w:after="120"/>
            </w:pPr>
            <w:r w:rsidRPr="004E6408">
              <w:t xml:space="preserve">On </w:t>
            </w:r>
            <w:r>
              <w:t>1/24/23</w:t>
            </w:r>
            <w:r w:rsidRPr="004E6408">
              <w:t xml:space="preserve">, TAC voted </w:t>
            </w:r>
            <w:r>
              <w:t xml:space="preserve">unanimously </w:t>
            </w:r>
            <w:r w:rsidRPr="004E6408">
              <w:t>to recommend approval of NPRR11</w:t>
            </w:r>
            <w:r>
              <w:t>47</w:t>
            </w:r>
            <w:r w:rsidRPr="004E6408">
              <w:t xml:space="preserve"> as recommended by PRS in the </w:t>
            </w:r>
            <w:r>
              <w:t xml:space="preserve">12/8/22 PRS Report.  </w:t>
            </w:r>
            <w:r w:rsidRPr="004E6408">
              <w:t>All Market Segments participated in the vote.</w:t>
            </w:r>
          </w:p>
        </w:tc>
      </w:tr>
      <w:tr w:rsidR="004E6408" w14:paraId="4AD53BD4" w14:textId="77777777" w:rsidTr="004E64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2AC9F0" w14:textId="77777777" w:rsidR="004E6408" w:rsidRDefault="004E6408">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991D640" w14:textId="67FA69C6" w:rsidR="004E6408" w:rsidRPr="004E6408" w:rsidRDefault="004E6408">
            <w:pPr>
              <w:pStyle w:val="NormalArial"/>
              <w:spacing w:before="120" w:after="120"/>
            </w:pPr>
            <w:r w:rsidRPr="004E6408">
              <w:t xml:space="preserve">On </w:t>
            </w:r>
            <w:r>
              <w:t>1/24/23</w:t>
            </w:r>
            <w:r w:rsidRPr="004E6408">
              <w:t>, TAC reviewed the ERCOT Opinion, ERCOT Market Impact Statement, and Independent Market Monitor (IMM) Opinion for NPRR11</w:t>
            </w:r>
            <w:r>
              <w:t>47</w:t>
            </w:r>
            <w:r w:rsidRPr="004E6408">
              <w:t>.</w:t>
            </w:r>
          </w:p>
        </w:tc>
      </w:tr>
    </w:tbl>
    <w:p w14:paraId="089B829C" w14:textId="2C3383AB" w:rsidR="00375A61" w:rsidRDefault="00375A61"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50B01" w14:paraId="7D5F5929" w14:textId="77777777" w:rsidTr="007409AC">
        <w:trPr>
          <w:trHeight w:val="432"/>
        </w:trPr>
        <w:tc>
          <w:tcPr>
            <w:tcW w:w="10440" w:type="dxa"/>
            <w:gridSpan w:val="2"/>
            <w:shd w:val="clear" w:color="auto" w:fill="FFFFFF"/>
            <w:vAlign w:val="center"/>
          </w:tcPr>
          <w:p w14:paraId="63B6F845" w14:textId="77777777" w:rsidR="00550B01" w:rsidRPr="00895AB9" w:rsidRDefault="00550B01" w:rsidP="007409AC">
            <w:pPr>
              <w:pStyle w:val="NormalArial"/>
              <w:jc w:val="center"/>
              <w:rPr>
                <w:b/>
              </w:rPr>
            </w:pPr>
            <w:r>
              <w:rPr>
                <w:b/>
              </w:rPr>
              <w:t>Opinions</w:t>
            </w:r>
          </w:p>
        </w:tc>
      </w:tr>
      <w:tr w:rsidR="00550B01" w:rsidRPr="00F6614D" w14:paraId="7CE9C400" w14:textId="77777777" w:rsidTr="007409AC">
        <w:trPr>
          <w:trHeight w:val="432"/>
        </w:trPr>
        <w:tc>
          <w:tcPr>
            <w:tcW w:w="2880" w:type="dxa"/>
            <w:shd w:val="clear" w:color="auto" w:fill="FFFFFF"/>
            <w:vAlign w:val="center"/>
          </w:tcPr>
          <w:p w14:paraId="4DEC81E4" w14:textId="27BABACE" w:rsidR="00550B01" w:rsidRPr="00F6614D" w:rsidRDefault="00550B01" w:rsidP="007409AC">
            <w:pPr>
              <w:pStyle w:val="Header"/>
            </w:pPr>
            <w:r w:rsidRPr="00F6614D">
              <w:t>Credit Review</w:t>
            </w:r>
          </w:p>
        </w:tc>
        <w:tc>
          <w:tcPr>
            <w:tcW w:w="7560" w:type="dxa"/>
            <w:vAlign w:val="center"/>
          </w:tcPr>
          <w:p w14:paraId="053FD562" w14:textId="29651710" w:rsidR="00550B01" w:rsidRPr="00550B01" w:rsidRDefault="002E2685" w:rsidP="00C745EF">
            <w:pPr>
              <w:pStyle w:val="NormalArial"/>
              <w:spacing w:before="120" w:after="120"/>
            </w:pPr>
            <w:r w:rsidRPr="002E2685">
              <w:t>ERCOT Credit Staff and the Credit Work Group (Credit WG) have reviewed NPRR1147 and do not believe that it requires changes to credit monitoring activity or the calculation of liability.</w:t>
            </w:r>
          </w:p>
        </w:tc>
      </w:tr>
      <w:tr w:rsidR="00550B01" w:rsidRPr="00F6614D" w14:paraId="71203FA8" w14:textId="77777777" w:rsidTr="007409AC">
        <w:trPr>
          <w:trHeight w:val="432"/>
        </w:trPr>
        <w:tc>
          <w:tcPr>
            <w:tcW w:w="2880" w:type="dxa"/>
            <w:shd w:val="clear" w:color="auto" w:fill="FFFFFF"/>
            <w:vAlign w:val="center"/>
          </w:tcPr>
          <w:p w14:paraId="2F112511" w14:textId="77777777" w:rsidR="00550B01" w:rsidRPr="00F6614D" w:rsidRDefault="00550B01" w:rsidP="007409AC">
            <w:pPr>
              <w:pStyle w:val="Header"/>
            </w:pPr>
            <w:r>
              <w:t xml:space="preserve">Independent Market Monitor </w:t>
            </w:r>
            <w:r w:rsidRPr="00F6614D">
              <w:t>Opinion</w:t>
            </w:r>
          </w:p>
        </w:tc>
        <w:tc>
          <w:tcPr>
            <w:tcW w:w="7560" w:type="dxa"/>
            <w:vAlign w:val="center"/>
          </w:tcPr>
          <w:p w14:paraId="3FC7DAC3" w14:textId="7388BF19" w:rsidR="00550B01" w:rsidRPr="00F6614D" w:rsidRDefault="004E6408" w:rsidP="00C745EF">
            <w:pPr>
              <w:pStyle w:val="NormalArial"/>
              <w:spacing w:before="120" w:after="120"/>
              <w:rPr>
                <w:b/>
                <w:bCs/>
              </w:rPr>
            </w:pPr>
            <w:r>
              <w:t>IMM has no opinion on NPRR1147.</w:t>
            </w:r>
          </w:p>
        </w:tc>
      </w:tr>
      <w:tr w:rsidR="00550B01" w:rsidRPr="00F6614D" w14:paraId="27EA655C" w14:textId="77777777" w:rsidTr="007409AC">
        <w:trPr>
          <w:trHeight w:val="432"/>
        </w:trPr>
        <w:tc>
          <w:tcPr>
            <w:tcW w:w="2880" w:type="dxa"/>
            <w:shd w:val="clear" w:color="auto" w:fill="FFFFFF"/>
            <w:vAlign w:val="center"/>
          </w:tcPr>
          <w:p w14:paraId="7D37018B" w14:textId="77777777" w:rsidR="00550B01" w:rsidRPr="00F6614D" w:rsidRDefault="00550B01" w:rsidP="007409AC">
            <w:pPr>
              <w:pStyle w:val="Header"/>
            </w:pPr>
            <w:r w:rsidRPr="00F6614D">
              <w:t>ERCOT Opinion</w:t>
            </w:r>
          </w:p>
        </w:tc>
        <w:tc>
          <w:tcPr>
            <w:tcW w:w="7560" w:type="dxa"/>
            <w:vAlign w:val="center"/>
          </w:tcPr>
          <w:p w14:paraId="424338E4" w14:textId="60180CEE" w:rsidR="00550B01" w:rsidRPr="00F6614D" w:rsidRDefault="004E6408" w:rsidP="00C745EF">
            <w:pPr>
              <w:pStyle w:val="NormalArial"/>
              <w:spacing w:before="120" w:after="120"/>
              <w:rPr>
                <w:b/>
                <w:bCs/>
              </w:rPr>
            </w:pPr>
            <w:r>
              <w:t>ERCOT supports approval of NPRR1147.</w:t>
            </w:r>
          </w:p>
        </w:tc>
      </w:tr>
      <w:tr w:rsidR="00550B01" w:rsidRPr="00F6614D" w14:paraId="19ABFA77" w14:textId="77777777" w:rsidTr="007409AC">
        <w:trPr>
          <w:trHeight w:val="432"/>
        </w:trPr>
        <w:tc>
          <w:tcPr>
            <w:tcW w:w="2880" w:type="dxa"/>
            <w:shd w:val="clear" w:color="auto" w:fill="FFFFFF"/>
            <w:vAlign w:val="center"/>
          </w:tcPr>
          <w:p w14:paraId="663F4ECA" w14:textId="77777777" w:rsidR="00550B01" w:rsidRPr="00F6614D" w:rsidRDefault="00550B01" w:rsidP="007409AC">
            <w:pPr>
              <w:pStyle w:val="Header"/>
            </w:pPr>
            <w:r w:rsidRPr="00F6614D">
              <w:t>ERCOT Market Impact Statement</w:t>
            </w:r>
          </w:p>
        </w:tc>
        <w:tc>
          <w:tcPr>
            <w:tcW w:w="7560" w:type="dxa"/>
            <w:vAlign w:val="center"/>
          </w:tcPr>
          <w:p w14:paraId="25BE8974" w14:textId="15B4E134" w:rsidR="00550B01" w:rsidRPr="00F6614D" w:rsidRDefault="004E6408" w:rsidP="00C745EF">
            <w:pPr>
              <w:pStyle w:val="NormalArial"/>
              <w:spacing w:before="120" w:after="120"/>
              <w:rPr>
                <w:b/>
                <w:bCs/>
              </w:rPr>
            </w:pPr>
            <w:r w:rsidRPr="004E6408">
              <w:t>ERCOT Staff has reviewed NPRR1147 and believes the market impact for NPRR1147 improves the efficiency of, and provides clarifications to, RMR analysis.</w:t>
            </w:r>
          </w:p>
        </w:tc>
      </w:tr>
    </w:tbl>
    <w:p w14:paraId="172AE59A" w14:textId="77777777" w:rsidR="00550B01" w:rsidRPr="0030232A" w:rsidRDefault="00550B01"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223BAB9" w14:textId="77777777" w:rsidTr="00D176CF">
        <w:trPr>
          <w:cantSplit/>
          <w:trHeight w:val="432"/>
        </w:trPr>
        <w:tc>
          <w:tcPr>
            <w:tcW w:w="10440" w:type="dxa"/>
            <w:gridSpan w:val="2"/>
            <w:tcBorders>
              <w:top w:val="single" w:sz="4" w:space="0" w:color="auto"/>
            </w:tcBorders>
            <w:shd w:val="clear" w:color="auto" w:fill="FFFFFF"/>
            <w:vAlign w:val="center"/>
          </w:tcPr>
          <w:p w14:paraId="54C26EDB" w14:textId="77777777" w:rsidR="009A3772" w:rsidRDefault="009A3772">
            <w:pPr>
              <w:pStyle w:val="Header"/>
              <w:jc w:val="center"/>
            </w:pPr>
            <w:r>
              <w:t>Sponsor</w:t>
            </w:r>
          </w:p>
        </w:tc>
      </w:tr>
      <w:tr w:rsidR="009A3772" w14:paraId="20CAF734" w14:textId="77777777" w:rsidTr="00D176CF">
        <w:trPr>
          <w:cantSplit/>
          <w:trHeight w:val="432"/>
        </w:trPr>
        <w:tc>
          <w:tcPr>
            <w:tcW w:w="2880" w:type="dxa"/>
            <w:shd w:val="clear" w:color="auto" w:fill="FFFFFF"/>
            <w:vAlign w:val="center"/>
          </w:tcPr>
          <w:p w14:paraId="6FBF2C03" w14:textId="77777777" w:rsidR="009A3772" w:rsidRPr="00B93CA0" w:rsidRDefault="009A3772">
            <w:pPr>
              <w:pStyle w:val="Header"/>
              <w:rPr>
                <w:bCs w:val="0"/>
              </w:rPr>
            </w:pPr>
            <w:r w:rsidRPr="00B93CA0">
              <w:rPr>
                <w:bCs w:val="0"/>
              </w:rPr>
              <w:t>Name</w:t>
            </w:r>
          </w:p>
        </w:tc>
        <w:tc>
          <w:tcPr>
            <w:tcW w:w="7560" w:type="dxa"/>
            <w:vAlign w:val="center"/>
          </w:tcPr>
          <w:p w14:paraId="14086302" w14:textId="77777777" w:rsidR="009A3772" w:rsidRDefault="00CC0741" w:rsidP="00CC0741">
            <w:pPr>
              <w:pStyle w:val="NormalArial"/>
            </w:pPr>
            <w:r>
              <w:t xml:space="preserve">Sun Wook Kang </w:t>
            </w:r>
          </w:p>
        </w:tc>
      </w:tr>
      <w:tr w:rsidR="009A3772" w14:paraId="3B20AF9E" w14:textId="77777777" w:rsidTr="009615DE">
        <w:trPr>
          <w:cantSplit/>
          <w:trHeight w:val="485"/>
        </w:trPr>
        <w:tc>
          <w:tcPr>
            <w:tcW w:w="2880" w:type="dxa"/>
            <w:shd w:val="clear" w:color="auto" w:fill="FFFFFF"/>
            <w:vAlign w:val="center"/>
          </w:tcPr>
          <w:p w14:paraId="257A5790" w14:textId="77777777" w:rsidR="009A3772" w:rsidRPr="00B93CA0" w:rsidRDefault="009A3772">
            <w:pPr>
              <w:pStyle w:val="Header"/>
              <w:rPr>
                <w:bCs w:val="0"/>
              </w:rPr>
            </w:pPr>
            <w:r w:rsidRPr="00B93CA0">
              <w:rPr>
                <w:bCs w:val="0"/>
              </w:rPr>
              <w:t>E-mail Address</w:t>
            </w:r>
          </w:p>
        </w:tc>
        <w:tc>
          <w:tcPr>
            <w:tcW w:w="7560" w:type="dxa"/>
            <w:vAlign w:val="center"/>
          </w:tcPr>
          <w:p w14:paraId="617E08B3" w14:textId="77777777" w:rsidR="009A3772" w:rsidRDefault="009B0603">
            <w:pPr>
              <w:pStyle w:val="NormalArial"/>
            </w:pPr>
            <w:hyperlink r:id="rId19" w:history="1">
              <w:r w:rsidR="007F126D" w:rsidRPr="00A23D36">
                <w:rPr>
                  <w:rStyle w:val="Hyperlink"/>
                </w:rPr>
                <w:t>SunWook.Kang@ercot.com</w:t>
              </w:r>
            </w:hyperlink>
            <w:r w:rsidR="007F126D">
              <w:t xml:space="preserve"> </w:t>
            </w:r>
            <w:hyperlink r:id="rId20" w:history="1"/>
          </w:p>
        </w:tc>
      </w:tr>
      <w:tr w:rsidR="009A3772" w14:paraId="26836C7A" w14:textId="77777777" w:rsidTr="00D176CF">
        <w:trPr>
          <w:cantSplit/>
          <w:trHeight w:val="432"/>
        </w:trPr>
        <w:tc>
          <w:tcPr>
            <w:tcW w:w="2880" w:type="dxa"/>
            <w:shd w:val="clear" w:color="auto" w:fill="FFFFFF"/>
            <w:vAlign w:val="center"/>
          </w:tcPr>
          <w:p w14:paraId="6FFE0C26" w14:textId="77777777" w:rsidR="009A3772" w:rsidRPr="00B93CA0" w:rsidRDefault="009A3772">
            <w:pPr>
              <w:pStyle w:val="Header"/>
              <w:rPr>
                <w:bCs w:val="0"/>
              </w:rPr>
            </w:pPr>
            <w:r w:rsidRPr="00B93CA0">
              <w:rPr>
                <w:bCs w:val="0"/>
              </w:rPr>
              <w:t>Company</w:t>
            </w:r>
          </w:p>
        </w:tc>
        <w:tc>
          <w:tcPr>
            <w:tcW w:w="7560" w:type="dxa"/>
            <w:vAlign w:val="center"/>
          </w:tcPr>
          <w:p w14:paraId="00250026" w14:textId="77777777" w:rsidR="009A3772" w:rsidRDefault="00CC0741">
            <w:pPr>
              <w:pStyle w:val="NormalArial"/>
            </w:pPr>
            <w:r>
              <w:t>ERCOT</w:t>
            </w:r>
          </w:p>
        </w:tc>
      </w:tr>
      <w:tr w:rsidR="009A3772" w14:paraId="56FC70A4" w14:textId="77777777" w:rsidTr="00D176CF">
        <w:trPr>
          <w:cantSplit/>
          <w:trHeight w:val="432"/>
        </w:trPr>
        <w:tc>
          <w:tcPr>
            <w:tcW w:w="2880" w:type="dxa"/>
            <w:tcBorders>
              <w:bottom w:val="single" w:sz="4" w:space="0" w:color="auto"/>
            </w:tcBorders>
            <w:shd w:val="clear" w:color="auto" w:fill="FFFFFF"/>
            <w:vAlign w:val="center"/>
          </w:tcPr>
          <w:p w14:paraId="1AE5406B"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7E4FE4B" w14:textId="77777777" w:rsidR="009A3772" w:rsidRDefault="007F126D">
            <w:pPr>
              <w:pStyle w:val="NormalArial"/>
            </w:pPr>
            <w:r>
              <w:t>512-248-</w:t>
            </w:r>
            <w:r w:rsidRPr="007F126D">
              <w:t>4159</w:t>
            </w:r>
            <w:r>
              <w:t xml:space="preserve"> </w:t>
            </w:r>
          </w:p>
        </w:tc>
      </w:tr>
      <w:tr w:rsidR="009A3772" w14:paraId="4FC401F4" w14:textId="77777777" w:rsidTr="00D176CF">
        <w:trPr>
          <w:cantSplit/>
          <w:trHeight w:val="432"/>
        </w:trPr>
        <w:tc>
          <w:tcPr>
            <w:tcW w:w="2880" w:type="dxa"/>
            <w:shd w:val="clear" w:color="auto" w:fill="FFFFFF"/>
            <w:vAlign w:val="center"/>
          </w:tcPr>
          <w:p w14:paraId="2D7A24E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1E6D69C" w14:textId="77777777" w:rsidR="009A3772" w:rsidRDefault="009A3772">
            <w:pPr>
              <w:pStyle w:val="NormalArial"/>
            </w:pPr>
          </w:p>
        </w:tc>
      </w:tr>
      <w:tr w:rsidR="009A3772" w14:paraId="16AFE7B6" w14:textId="77777777" w:rsidTr="00D176CF">
        <w:trPr>
          <w:cantSplit/>
          <w:trHeight w:val="432"/>
        </w:trPr>
        <w:tc>
          <w:tcPr>
            <w:tcW w:w="2880" w:type="dxa"/>
            <w:tcBorders>
              <w:bottom w:val="single" w:sz="4" w:space="0" w:color="auto"/>
            </w:tcBorders>
            <w:shd w:val="clear" w:color="auto" w:fill="FFFFFF"/>
            <w:vAlign w:val="center"/>
          </w:tcPr>
          <w:p w14:paraId="2D8BBAF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49080F3" w14:textId="77777777" w:rsidR="009A3772" w:rsidRDefault="00302C58">
            <w:pPr>
              <w:pStyle w:val="NormalArial"/>
            </w:pPr>
            <w:r>
              <w:t>Not applicable</w:t>
            </w:r>
          </w:p>
        </w:tc>
      </w:tr>
    </w:tbl>
    <w:p w14:paraId="7558E72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4265080" w14:textId="77777777" w:rsidTr="00D176CF">
        <w:trPr>
          <w:cantSplit/>
          <w:trHeight w:val="432"/>
        </w:trPr>
        <w:tc>
          <w:tcPr>
            <w:tcW w:w="10440" w:type="dxa"/>
            <w:gridSpan w:val="2"/>
            <w:vAlign w:val="center"/>
          </w:tcPr>
          <w:p w14:paraId="6EA8287E" w14:textId="77777777" w:rsidR="009A3772" w:rsidRPr="007C199B" w:rsidRDefault="009A3772" w:rsidP="007C199B">
            <w:pPr>
              <w:pStyle w:val="NormalArial"/>
              <w:jc w:val="center"/>
              <w:rPr>
                <w:b/>
              </w:rPr>
            </w:pPr>
            <w:r w:rsidRPr="007C199B">
              <w:rPr>
                <w:b/>
              </w:rPr>
              <w:t>Market Rules Staff Contact</w:t>
            </w:r>
          </w:p>
        </w:tc>
      </w:tr>
      <w:tr w:rsidR="009A3772" w:rsidRPr="00D56D61" w14:paraId="4BB2826F" w14:textId="77777777" w:rsidTr="00D176CF">
        <w:trPr>
          <w:cantSplit/>
          <w:trHeight w:val="432"/>
        </w:trPr>
        <w:tc>
          <w:tcPr>
            <w:tcW w:w="2880" w:type="dxa"/>
            <w:vAlign w:val="center"/>
          </w:tcPr>
          <w:p w14:paraId="0CEB198B" w14:textId="77777777" w:rsidR="009A3772" w:rsidRPr="007C199B" w:rsidRDefault="009A3772">
            <w:pPr>
              <w:pStyle w:val="NormalArial"/>
              <w:rPr>
                <w:b/>
              </w:rPr>
            </w:pPr>
            <w:r w:rsidRPr="007C199B">
              <w:rPr>
                <w:b/>
              </w:rPr>
              <w:t>Name</w:t>
            </w:r>
          </w:p>
        </w:tc>
        <w:tc>
          <w:tcPr>
            <w:tcW w:w="7560" w:type="dxa"/>
            <w:vAlign w:val="center"/>
          </w:tcPr>
          <w:p w14:paraId="323F9136" w14:textId="196F2E74" w:rsidR="009A3772" w:rsidRPr="00D56D61" w:rsidRDefault="00DA29DC">
            <w:pPr>
              <w:pStyle w:val="NormalArial"/>
            </w:pPr>
            <w:r>
              <w:t>Cory Phillips</w:t>
            </w:r>
          </w:p>
        </w:tc>
      </w:tr>
      <w:tr w:rsidR="009A3772" w:rsidRPr="00D56D61" w14:paraId="2167900E" w14:textId="77777777" w:rsidTr="00D176CF">
        <w:trPr>
          <w:cantSplit/>
          <w:trHeight w:val="432"/>
        </w:trPr>
        <w:tc>
          <w:tcPr>
            <w:tcW w:w="2880" w:type="dxa"/>
            <w:vAlign w:val="center"/>
          </w:tcPr>
          <w:p w14:paraId="1A42B08C" w14:textId="77777777" w:rsidR="009A3772" w:rsidRPr="007C199B" w:rsidRDefault="009A3772">
            <w:pPr>
              <w:pStyle w:val="NormalArial"/>
              <w:rPr>
                <w:b/>
              </w:rPr>
            </w:pPr>
            <w:r w:rsidRPr="007C199B">
              <w:rPr>
                <w:b/>
              </w:rPr>
              <w:t>E-Mail Address</w:t>
            </w:r>
          </w:p>
        </w:tc>
        <w:tc>
          <w:tcPr>
            <w:tcW w:w="7560" w:type="dxa"/>
            <w:vAlign w:val="center"/>
          </w:tcPr>
          <w:p w14:paraId="0B7BA4A2" w14:textId="5774ECD2" w:rsidR="009A3772" w:rsidRPr="00D56D61" w:rsidRDefault="009B0603" w:rsidP="00302C58">
            <w:pPr>
              <w:pStyle w:val="NormalArial"/>
            </w:pPr>
            <w:hyperlink r:id="rId21" w:history="1">
              <w:r w:rsidR="00DA29DC" w:rsidRPr="00751EB7">
                <w:rPr>
                  <w:rStyle w:val="Hyperlink"/>
                </w:rPr>
                <w:t>cory.phillips@ercot.com</w:t>
              </w:r>
            </w:hyperlink>
          </w:p>
        </w:tc>
      </w:tr>
      <w:tr w:rsidR="009A3772" w:rsidRPr="005370B5" w14:paraId="6F7BD7E7" w14:textId="77777777" w:rsidTr="00D176CF">
        <w:trPr>
          <w:cantSplit/>
          <w:trHeight w:val="432"/>
        </w:trPr>
        <w:tc>
          <w:tcPr>
            <w:tcW w:w="2880" w:type="dxa"/>
            <w:vAlign w:val="center"/>
          </w:tcPr>
          <w:p w14:paraId="1D0E1B37" w14:textId="77777777" w:rsidR="009A3772" w:rsidRPr="007C199B" w:rsidRDefault="009A3772">
            <w:pPr>
              <w:pStyle w:val="NormalArial"/>
              <w:rPr>
                <w:b/>
              </w:rPr>
            </w:pPr>
            <w:r w:rsidRPr="007C199B">
              <w:rPr>
                <w:b/>
              </w:rPr>
              <w:t>Phone Number</w:t>
            </w:r>
          </w:p>
        </w:tc>
        <w:tc>
          <w:tcPr>
            <w:tcW w:w="7560" w:type="dxa"/>
            <w:vAlign w:val="center"/>
          </w:tcPr>
          <w:p w14:paraId="4136D450" w14:textId="2F9B2DE1" w:rsidR="009A3772" w:rsidRDefault="00DA29DC">
            <w:pPr>
              <w:pStyle w:val="NormalArial"/>
            </w:pPr>
            <w:r>
              <w:t>512-248-6464</w:t>
            </w:r>
          </w:p>
        </w:tc>
      </w:tr>
    </w:tbl>
    <w:p w14:paraId="13627745" w14:textId="77777777" w:rsidR="00375A61" w:rsidRDefault="00375A61" w:rsidP="00375A6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75A61" w14:paraId="1223ABCA" w14:textId="77777777" w:rsidTr="007365C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3864C23" w14:textId="77777777" w:rsidR="00375A61" w:rsidRDefault="00375A61" w:rsidP="007365C1">
            <w:pPr>
              <w:pStyle w:val="NormalArial"/>
              <w:jc w:val="center"/>
              <w:rPr>
                <w:b/>
              </w:rPr>
            </w:pPr>
            <w:r>
              <w:rPr>
                <w:b/>
              </w:rPr>
              <w:t>Comments Received</w:t>
            </w:r>
          </w:p>
        </w:tc>
      </w:tr>
      <w:tr w:rsidR="00375A61" w14:paraId="0D180AA7"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822C63" w14:textId="77777777" w:rsidR="00375A61" w:rsidRDefault="00375A61" w:rsidP="007365C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5EDC12A" w14:textId="77777777" w:rsidR="00375A61" w:rsidRDefault="00375A61" w:rsidP="007365C1">
            <w:pPr>
              <w:pStyle w:val="NormalArial"/>
              <w:rPr>
                <w:b/>
              </w:rPr>
            </w:pPr>
            <w:r>
              <w:rPr>
                <w:b/>
              </w:rPr>
              <w:t>Comment Summary</w:t>
            </w:r>
          </w:p>
        </w:tc>
      </w:tr>
      <w:tr w:rsidR="00AF3D82" w14:paraId="444E832F"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33C6F3F" w14:textId="264F7DAA" w:rsidR="00AF3D82" w:rsidDel="009D4D06" w:rsidRDefault="00AF3D82" w:rsidP="007365C1">
            <w:pPr>
              <w:pStyle w:val="Header"/>
              <w:rPr>
                <w:b w:val="0"/>
                <w:bCs w:val="0"/>
              </w:rPr>
            </w:pPr>
            <w:r>
              <w:rPr>
                <w:b w:val="0"/>
                <w:bCs w:val="0"/>
              </w:rPr>
              <w:lastRenderedPageBreak/>
              <w:t>ROS 100422</w:t>
            </w:r>
          </w:p>
        </w:tc>
        <w:tc>
          <w:tcPr>
            <w:tcW w:w="7560" w:type="dxa"/>
            <w:tcBorders>
              <w:top w:val="single" w:sz="4" w:space="0" w:color="auto"/>
              <w:left w:val="single" w:sz="4" w:space="0" w:color="auto"/>
              <w:bottom w:val="single" w:sz="4" w:space="0" w:color="auto"/>
              <w:right w:val="single" w:sz="4" w:space="0" w:color="auto"/>
            </w:tcBorders>
            <w:vAlign w:val="center"/>
          </w:tcPr>
          <w:p w14:paraId="10847378" w14:textId="63AEC6EB" w:rsidR="00AF3D82" w:rsidRDefault="00AF3D82" w:rsidP="007365C1">
            <w:pPr>
              <w:pStyle w:val="NormalArial"/>
              <w:spacing w:before="120" w:after="120"/>
            </w:pPr>
            <w:r>
              <w:t>Requested PRS continue to table NPRR1147 for further review by the Planning Working Group (PLWG)</w:t>
            </w:r>
          </w:p>
        </w:tc>
      </w:tr>
      <w:tr w:rsidR="00375A61" w14:paraId="294D381E"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E5D6A74" w14:textId="47C3FCFF" w:rsidR="00375A61" w:rsidRDefault="009D4D06" w:rsidP="007365C1">
            <w:pPr>
              <w:pStyle w:val="Header"/>
              <w:rPr>
                <w:b w:val="0"/>
                <w:bCs w:val="0"/>
              </w:rPr>
            </w:pPr>
            <w:r>
              <w:rPr>
                <w:b w:val="0"/>
                <w:bCs w:val="0"/>
              </w:rPr>
              <w:t>ROS 111122</w:t>
            </w:r>
          </w:p>
        </w:tc>
        <w:tc>
          <w:tcPr>
            <w:tcW w:w="7560" w:type="dxa"/>
            <w:tcBorders>
              <w:top w:val="single" w:sz="4" w:space="0" w:color="auto"/>
              <w:left w:val="single" w:sz="4" w:space="0" w:color="auto"/>
              <w:bottom w:val="single" w:sz="4" w:space="0" w:color="auto"/>
              <w:right w:val="single" w:sz="4" w:space="0" w:color="auto"/>
            </w:tcBorders>
            <w:vAlign w:val="center"/>
          </w:tcPr>
          <w:p w14:paraId="10C9D06A" w14:textId="3A0DCCBD" w:rsidR="00375A61" w:rsidRDefault="009D4D06" w:rsidP="007365C1">
            <w:pPr>
              <w:pStyle w:val="NormalArial"/>
              <w:spacing w:before="120" w:after="120"/>
            </w:pPr>
            <w:r>
              <w:t>Endorsed NPRR1147 as submitted</w:t>
            </w:r>
          </w:p>
        </w:tc>
      </w:tr>
    </w:tbl>
    <w:p w14:paraId="126EA6ED" w14:textId="77777777" w:rsidR="00375A61" w:rsidRDefault="00375A61" w:rsidP="00375A6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75A61" w:rsidRPr="001B6509" w14:paraId="2733AA98" w14:textId="77777777" w:rsidTr="007365C1">
        <w:trPr>
          <w:trHeight w:val="350"/>
        </w:trPr>
        <w:tc>
          <w:tcPr>
            <w:tcW w:w="10440" w:type="dxa"/>
            <w:tcBorders>
              <w:bottom w:val="single" w:sz="4" w:space="0" w:color="auto"/>
            </w:tcBorders>
            <w:shd w:val="clear" w:color="auto" w:fill="FFFFFF"/>
            <w:vAlign w:val="center"/>
          </w:tcPr>
          <w:p w14:paraId="3A068546" w14:textId="77777777" w:rsidR="00375A61" w:rsidRPr="001B6509" w:rsidRDefault="00375A61" w:rsidP="007365C1">
            <w:pPr>
              <w:tabs>
                <w:tab w:val="center" w:pos="4320"/>
                <w:tab w:val="right" w:pos="8640"/>
              </w:tabs>
              <w:jc w:val="center"/>
              <w:rPr>
                <w:rFonts w:ascii="Arial" w:hAnsi="Arial"/>
                <w:b/>
                <w:bCs/>
              </w:rPr>
            </w:pPr>
            <w:r w:rsidRPr="001B6509">
              <w:rPr>
                <w:rFonts w:ascii="Arial" w:hAnsi="Arial"/>
                <w:b/>
                <w:bCs/>
              </w:rPr>
              <w:t>Market Rules Notes</w:t>
            </w:r>
          </w:p>
        </w:tc>
      </w:tr>
    </w:tbl>
    <w:p w14:paraId="7D16A6C2" w14:textId="2AB5CB1E" w:rsidR="009A3772" w:rsidRPr="00ED645F" w:rsidRDefault="00375A61" w:rsidP="00375A61">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31B31D2" w14:textId="77777777">
        <w:trPr>
          <w:trHeight w:val="350"/>
        </w:trPr>
        <w:tc>
          <w:tcPr>
            <w:tcW w:w="10440" w:type="dxa"/>
            <w:tcBorders>
              <w:bottom w:val="single" w:sz="4" w:space="0" w:color="auto"/>
            </w:tcBorders>
            <w:shd w:val="clear" w:color="auto" w:fill="FFFFFF"/>
            <w:vAlign w:val="center"/>
          </w:tcPr>
          <w:p w14:paraId="69086BC4" w14:textId="77777777" w:rsidR="009A3772" w:rsidRDefault="009A3772">
            <w:pPr>
              <w:pStyle w:val="Header"/>
              <w:jc w:val="center"/>
            </w:pPr>
            <w:r>
              <w:t>Proposed Protocol Language Revision</w:t>
            </w:r>
          </w:p>
        </w:tc>
      </w:tr>
    </w:tbl>
    <w:p w14:paraId="5CF49C27" w14:textId="77777777" w:rsidR="009615DE" w:rsidRPr="00AE0E6D" w:rsidRDefault="009615DE" w:rsidP="009615DE">
      <w:pPr>
        <w:pStyle w:val="H4"/>
        <w:rPr>
          <w:b w:val="0"/>
        </w:rPr>
      </w:pPr>
      <w:bookmarkStart w:id="0" w:name="_Toc144691975"/>
      <w:bookmarkStart w:id="1" w:name="_Toc204048585"/>
      <w:bookmarkStart w:id="2" w:name="_Toc400526198"/>
      <w:bookmarkStart w:id="3" w:name="_Toc405534516"/>
      <w:bookmarkStart w:id="4" w:name="_Toc406570529"/>
      <w:bookmarkStart w:id="5" w:name="_Toc410910681"/>
      <w:bookmarkStart w:id="6" w:name="_Toc411841109"/>
      <w:bookmarkStart w:id="7" w:name="_Toc422147071"/>
      <w:bookmarkStart w:id="8" w:name="_Toc433020667"/>
      <w:bookmarkStart w:id="9" w:name="_Toc437262108"/>
      <w:bookmarkStart w:id="10" w:name="_Toc478375285"/>
      <w:bookmarkStart w:id="11" w:name="_Toc75942534"/>
      <w:bookmarkStart w:id="12" w:name="_Hlk80951925"/>
      <w:r w:rsidRPr="00AE0E6D">
        <w:t>3.14.1.1</w:t>
      </w:r>
      <w:r w:rsidRPr="00AE0E6D">
        <w:tab/>
        <w:t>Notification of Suspension of Operations</w:t>
      </w:r>
      <w:bookmarkEnd w:id="0"/>
      <w:bookmarkEnd w:id="1"/>
      <w:bookmarkEnd w:id="2"/>
      <w:bookmarkEnd w:id="3"/>
      <w:bookmarkEnd w:id="4"/>
      <w:bookmarkEnd w:id="5"/>
      <w:bookmarkEnd w:id="6"/>
      <w:bookmarkEnd w:id="7"/>
      <w:bookmarkEnd w:id="8"/>
      <w:bookmarkEnd w:id="9"/>
      <w:bookmarkEnd w:id="10"/>
      <w:bookmarkEnd w:id="11"/>
    </w:p>
    <w:p w14:paraId="2F175FCE" w14:textId="77777777" w:rsidR="009615DE" w:rsidRDefault="009615DE" w:rsidP="009615DE">
      <w:pPr>
        <w:pStyle w:val="BodyTextNumbered"/>
      </w:pPr>
      <w:r>
        <w:t>(1)</w:t>
      </w:r>
      <w:r>
        <w:tab/>
        <w:t xml:space="preserve">Except for the occurrence of a Forced Outage, a Resource Entity must notify ERCOT in writing no less than 150 days prior to the date on which the Resource Entity intends to cease or suspend operation of a Generation Resource for a period of greater than 180 days.  If a Generation Resource is to be mothballed on a seasonal basis, the Resource Entity must notify ERCOT in writing no less than 90 days prior to the suspension date and identify its Seasonal Operation Period.  </w:t>
      </w:r>
    </w:p>
    <w:p w14:paraId="2EC3414C" w14:textId="77777777" w:rsidR="009615DE" w:rsidRDefault="009615DE" w:rsidP="009615DE">
      <w:pPr>
        <w:pStyle w:val="BodyTextNumbered"/>
      </w:pPr>
      <w:r>
        <w:t>(2)</w:t>
      </w:r>
      <w:r>
        <w:tab/>
        <w:t xml:space="preserve">The Resource Entity shall submit a completed Part I and Part II of the NSO (found in Section 22, Attachment E, Notification of Suspension of Operations).  The Resource Entity may also complete Part III of the NSO and submit it along with Parts I and II, or may wait to </w:t>
      </w:r>
      <w:r w:rsidRPr="000C390B">
        <w:t xml:space="preserve">submit Part III up to ten days after ERCOT makes a determination </w:t>
      </w:r>
      <w:r w:rsidRPr="000C390B">
        <w:rPr>
          <w:iCs w:val="0"/>
        </w:rPr>
        <w:t>that the proposed suspension of the Generation Resource would result in a performance deficiency for which the Generation Resource has a material impact</w:t>
      </w:r>
      <w:r>
        <w:t xml:space="preserve">.  Part I of the NSO must include the attestation of an officer of the Resource Entity that the Generation Resource is uneconomic to remain in service as currently designated and will be unavailable for Dispatch by ERCOT for a period specified in the NSO.  </w:t>
      </w:r>
    </w:p>
    <w:p w14:paraId="65E12681" w14:textId="0C1DCDD2" w:rsidR="006C5D9E" w:rsidRDefault="009615DE" w:rsidP="00F627B6">
      <w:pPr>
        <w:pStyle w:val="BodyTextNumbered"/>
      </w:pPr>
      <w:r>
        <w:t>(3)</w:t>
      </w:r>
      <w:r>
        <w:tab/>
        <w:t>A Resource Entity ceasing or suspending operations as a result of a Forced Outage lasting greater than 180 days shall notify ERCOT as soon as practicable</w:t>
      </w:r>
      <w:ins w:id="13" w:author="ERCOT" w:date="2022-02-08T12:18:00Z">
        <w:r w:rsidR="0013328C">
          <w:t xml:space="preserve"> by</w:t>
        </w:r>
      </w:ins>
      <w:ins w:id="14" w:author="ERCOT" w:date="2022-08-15T14:24:00Z">
        <w:r w:rsidR="001E511A">
          <w:t xml:space="preserve"> submitting</w:t>
        </w:r>
      </w:ins>
      <w:ins w:id="15" w:author="ERCOT" w:date="2022-02-08T12:18:00Z">
        <w:r w:rsidR="0013328C">
          <w:t xml:space="preserve"> an NSO</w:t>
        </w:r>
      </w:ins>
      <w:r>
        <w:t xml:space="preserve">.  </w:t>
      </w:r>
      <w:ins w:id="16" w:author="ERCOT" w:date="2022-02-08T12:18:00Z">
        <w:r w:rsidR="0013328C">
          <w:t xml:space="preserve">If </w:t>
        </w:r>
      </w:ins>
      <w:del w:id="17" w:author="ERCOT" w:date="2022-02-08T12:19:00Z">
        <w:r w:rsidDel="0013328C">
          <w:delText>A</w:delText>
        </w:r>
      </w:del>
      <w:ins w:id="18" w:author="ERCOT" w:date="2022-02-08T12:19:00Z">
        <w:r w:rsidR="0013328C">
          <w:t>a</w:t>
        </w:r>
      </w:ins>
      <w:r>
        <w:t>n NSO</w:t>
      </w:r>
      <w:ins w:id="19" w:author="ERCOT" w:date="2022-02-08T12:19:00Z">
        <w:r w:rsidR="0013328C">
          <w:t xml:space="preserve"> is</w:t>
        </w:r>
      </w:ins>
      <w:r>
        <w:t xml:space="preserve"> submitted </w:t>
      </w:r>
      <w:ins w:id="20" w:author="ERCOT" w:date="2022-02-08T12:21:00Z">
        <w:r w:rsidR="002036F7">
          <w:t>for a</w:t>
        </w:r>
      </w:ins>
      <w:ins w:id="21" w:author="ERCOT" w:date="2022-02-03T10:53:00Z">
        <w:r w:rsidR="002036F7">
          <w:t xml:space="preserve"> Generation Res</w:t>
        </w:r>
      </w:ins>
      <w:ins w:id="22" w:author="ERCOT" w:date="2022-02-03T10:54:00Z">
        <w:r w:rsidR="002036F7">
          <w:t>ource</w:t>
        </w:r>
      </w:ins>
      <w:ins w:id="23" w:author="ERCOT" w:date="2022-08-15T14:27:00Z">
        <w:r w:rsidR="001E511A">
          <w:t xml:space="preserve"> that is</w:t>
        </w:r>
      </w:ins>
      <w:ins w:id="24" w:author="ERCOT" w:date="2022-08-15T15:32:00Z">
        <w:r w:rsidR="000C1D8E">
          <w:t xml:space="preserve"> </w:t>
        </w:r>
      </w:ins>
      <w:ins w:id="25" w:author="ERCOT" w:date="2022-02-08T12:19:00Z">
        <w:r w:rsidR="002036F7">
          <w:t>suspending</w:t>
        </w:r>
      </w:ins>
      <w:ins w:id="26" w:author="ERCOT" w:date="2022-02-03T10:53:00Z">
        <w:r w:rsidR="002036F7">
          <w:t xml:space="preserve"> operation</w:t>
        </w:r>
      </w:ins>
      <w:ins w:id="27" w:author="ERCOT" w:date="2022-02-08T12:19:00Z">
        <w:r w:rsidR="002036F7">
          <w:t>s</w:t>
        </w:r>
      </w:ins>
      <w:ins w:id="28" w:author="ERCOT" w:date="2022-02-08T12:23:00Z">
        <w:r w:rsidR="002036F7">
          <w:t xml:space="preserve"> for greater than 180 days</w:t>
        </w:r>
      </w:ins>
      <w:r w:rsidR="002036F7">
        <w:t xml:space="preserve"> </w:t>
      </w:r>
      <w:r>
        <w:t>due to a Forced Outage</w:t>
      </w:r>
      <w:ins w:id="29" w:author="ERCOT" w:date="2022-08-15T14:27:00Z">
        <w:r w:rsidR="001E511A">
          <w:t xml:space="preserve"> but is not indefinitely or permanently ceasing operations</w:t>
        </w:r>
      </w:ins>
      <w:ins w:id="30" w:author="ERCOT" w:date="2022-02-08T12:19:00Z">
        <w:r w:rsidR="0013328C">
          <w:t>, then</w:t>
        </w:r>
      </w:ins>
      <w:r>
        <w:t>:</w:t>
      </w:r>
    </w:p>
    <w:p w14:paraId="098F0D31" w14:textId="115E3EF7" w:rsidR="009615DE" w:rsidRDefault="009615DE" w:rsidP="00484946">
      <w:pPr>
        <w:pStyle w:val="BodyTextNumbered"/>
        <w:ind w:left="1440"/>
      </w:pPr>
      <w:r>
        <w:t>(a)</w:t>
      </w:r>
      <w:r>
        <w:tab/>
      </w:r>
      <w:ins w:id="31" w:author="ERCOT" w:date="2022-02-08T12:20:00Z">
        <w:r w:rsidR="006C5D9E">
          <w:t>The Generation Resource w</w:t>
        </w:r>
      </w:ins>
      <w:del w:id="32" w:author="ERCOT" w:date="2022-02-08T12:20:00Z">
        <w:r w:rsidDel="006C5D9E">
          <w:delText>W</w:delText>
        </w:r>
      </w:del>
      <w:r>
        <w:t xml:space="preserve">ill not be evaluated for RMR status; </w:t>
      </w:r>
      <w:del w:id="33" w:author="ERCOT">
        <w:r w:rsidDel="009615DE">
          <w:delText xml:space="preserve">and </w:delText>
        </w:r>
      </w:del>
    </w:p>
    <w:p w14:paraId="4FF9BA9C" w14:textId="6E017EA5" w:rsidR="009615DE" w:rsidRDefault="009615DE" w:rsidP="00484946">
      <w:pPr>
        <w:pStyle w:val="BodyTextNumbered"/>
        <w:ind w:left="1440"/>
        <w:rPr>
          <w:ins w:id="34" w:author="ERCOT" w:date="2021-09-14T14:53:00Z"/>
        </w:rPr>
      </w:pPr>
      <w:r>
        <w:t>(b)</w:t>
      </w:r>
      <w:r>
        <w:tab/>
      </w:r>
      <w:ins w:id="35" w:author="ERCOT" w:date="2022-02-08T12:20:00Z">
        <w:r w:rsidR="006C5D9E">
          <w:t xml:space="preserve">The NSO </w:t>
        </w:r>
      </w:ins>
      <w:del w:id="36" w:author="ERCOT" w:date="2022-02-08T12:20:00Z">
        <w:r w:rsidDel="006C5D9E">
          <w:delText>W</w:delText>
        </w:r>
      </w:del>
      <w:ins w:id="37" w:author="ERCOT" w:date="2022-02-08T12:20:00Z">
        <w:r w:rsidR="006C5D9E">
          <w:t>w</w:t>
        </w:r>
      </w:ins>
      <w:r>
        <w:t>ill not be posted on the MIS, except that information contained in the NSO may be included in reports in accordance with Section 3.2.6.2.2, Total Capacity Estimate</w:t>
      </w:r>
      <w:ins w:id="38" w:author="ERCOT" w:date="2021-09-14T14:53:00Z">
        <w:r>
          <w:t>; and</w:t>
        </w:r>
      </w:ins>
      <w:del w:id="39" w:author="ERCOT">
        <w:r w:rsidDel="009615DE">
          <w:delText>.</w:delText>
        </w:r>
      </w:del>
    </w:p>
    <w:p w14:paraId="3A78DA26" w14:textId="02592238" w:rsidR="004365C8" w:rsidRDefault="009615DE" w:rsidP="00484946">
      <w:pPr>
        <w:pStyle w:val="BodyTextNumbered"/>
        <w:ind w:left="1440"/>
        <w:rPr>
          <w:ins w:id="40" w:author="ERCOT" w:date="2022-02-08T12:21:00Z"/>
        </w:rPr>
      </w:pPr>
      <w:ins w:id="41" w:author="ERCOT" w:date="2021-09-14T14:53:00Z">
        <w:r>
          <w:t>(</w:t>
        </w:r>
      </w:ins>
      <w:ins w:id="42" w:author="ERCOT" w:date="2022-08-15T15:32:00Z">
        <w:r w:rsidR="000C1D8E">
          <w:t>c</w:t>
        </w:r>
      </w:ins>
      <w:ins w:id="43" w:author="ERCOT" w:date="2021-09-14T14:53:00Z">
        <w:r>
          <w:t>)</w:t>
        </w:r>
        <w:r>
          <w:tab/>
        </w:r>
      </w:ins>
      <w:ins w:id="44" w:author="ERCOT" w:date="2022-02-08T12:20:00Z">
        <w:r w:rsidR="006C5D9E">
          <w:t>ERCOT will not issue a Mar</w:t>
        </w:r>
      </w:ins>
      <w:ins w:id="45" w:author="ERCOT" w:date="2022-02-08T12:21:00Z">
        <w:r w:rsidR="006C5D9E">
          <w:t>ket Notice</w:t>
        </w:r>
      </w:ins>
      <w:ins w:id="46" w:author="ERCOT" w:date="2021-09-14T14:53:00Z">
        <w:r w:rsidRPr="002A7DB1">
          <w:t>.</w:t>
        </w:r>
      </w:ins>
    </w:p>
    <w:p w14:paraId="78761ED4" w14:textId="77777777" w:rsidR="009615DE" w:rsidRDefault="009615DE" w:rsidP="009615DE">
      <w:pPr>
        <w:pStyle w:val="BodyTextNumbered"/>
      </w:pPr>
      <w:r>
        <w:t>(4)</w:t>
      </w:r>
      <w:r>
        <w:tab/>
        <w:t xml:space="preserve">At least 60 days before the expiration of an existing RMR Agreement, the Resource Entity may apply to renew the RMR Agreement by submitting a new NSO (including both Part I and Part II).  Upon receipt of such a renewal request, ERCOT shall update and </w:t>
      </w:r>
      <w:r>
        <w:lastRenderedPageBreak/>
        <w:t xml:space="preserve">post to the MIS Secure Area studies as set forth in Section 3.14.1, Reliability Must Run, within 15 Business Days. </w:t>
      </w:r>
    </w:p>
    <w:p w14:paraId="6689970F" w14:textId="77777777" w:rsidR="009615DE" w:rsidRPr="00AE0E6D" w:rsidRDefault="009615DE" w:rsidP="009615DE">
      <w:pPr>
        <w:pStyle w:val="H4"/>
        <w:rPr>
          <w:b w:val="0"/>
        </w:rPr>
      </w:pPr>
      <w:bookmarkStart w:id="47" w:name="_Toc144691976"/>
      <w:bookmarkStart w:id="48" w:name="_Toc204048586"/>
      <w:bookmarkStart w:id="49" w:name="_Toc400526199"/>
      <w:bookmarkStart w:id="50" w:name="_Toc405534517"/>
      <w:bookmarkStart w:id="51" w:name="_Toc406570530"/>
      <w:bookmarkStart w:id="52" w:name="_Toc410910682"/>
      <w:bookmarkStart w:id="53" w:name="_Toc411841110"/>
      <w:bookmarkStart w:id="54" w:name="_Toc422147072"/>
      <w:bookmarkStart w:id="55" w:name="_Toc433020668"/>
      <w:bookmarkStart w:id="56" w:name="_Toc437262109"/>
      <w:bookmarkStart w:id="57" w:name="_Toc478375286"/>
      <w:bookmarkStart w:id="58" w:name="_Toc75942535"/>
      <w:r w:rsidRPr="00AE0E6D">
        <w:t>3.14.1.2</w:t>
      </w:r>
      <w:r w:rsidRPr="00AE0E6D">
        <w:tab/>
        <w:t>ERCOT Evaluation</w:t>
      </w:r>
      <w:bookmarkEnd w:id="47"/>
      <w:bookmarkEnd w:id="48"/>
      <w:bookmarkEnd w:id="49"/>
      <w:bookmarkEnd w:id="50"/>
      <w:bookmarkEnd w:id="51"/>
      <w:bookmarkEnd w:id="52"/>
      <w:bookmarkEnd w:id="53"/>
      <w:bookmarkEnd w:id="54"/>
      <w:bookmarkEnd w:id="55"/>
      <w:bookmarkEnd w:id="56"/>
      <w:bookmarkEnd w:id="57"/>
      <w:r>
        <w:t xml:space="preserve"> Process</w:t>
      </w:r>
      <w:bookmarkEnd w:id="58"/>
    </w:p>
    <w:p w14:paraId="477517F4" w14:textId="5F9C72B6" w:rsidR="009615DE" w:rsidRDefault="009615DE" w:rsidP="009615DE">
      <w:pPr>
        <w:pStyle w:val="List"/>
      </w:pPr>
      <w:r>
        <w:t>(1)</w:t>
      </w:r>
      <w:r>
        <w:tab/>
      </w:r>
      <w:ins w:id="59" w:author="ERCOT" w:date="2022-02-08T12:31:00Z">
        <w:r w:rsidR="009E3F4B">
          <w:t xml:space="preserve">Except as provided in </w:t>
        </w:r>
      </w:ins>
      <w:ins w:id="60" w:author="ERCOT" w:date="2022-03-09T16:26:00Z">
        <w:r w:rsidR="002036F7">
          <w:t xml:space="preserve">paragraph (3) of </w:t>
        </w:r>
      </w:ins>
      <w:ins w:id="61" w:author="ERCOT" w:date="2022-02-08T12:31:00Z">
        <w:r w:rsidR="009E3F4B">
          <w:t>Section 3.14.1.1</w:t>
        </w:r>
      </w:ins>
      <w:ins w:id="62" w:author="ERCOT" w:date="2022-03-09T16:26:00Z">
        <w:r w:rsidR="002036F7">
          <w:t xml:space="preserve">, </w:t>
        </w:r>
        <w:r w:rsidR="002036F7" w:rsidRPr="00AE0E6D">
          <w:t>Notification of Suspension of Operations</w:t>
        </w:r>
      </w:ins>
      <w:ins w:id="63" w:author="ERCOT" w:date="2022-02-08T12:31:00Z">
        <w:r w:rsidR="009E3F4B">
          <w:t xml:space="preserve">, </w:t>
        </w:r>
      </w:ins>
      <w:del w:id="64" w:author="ERCOT" w:date="2022-02-08T12:31:00Z">
        <w:r w:rsidDel="009E3F4B">
          <w:delText>U</w:delText>
        </w:r>
      </w:del>
      <w:ins w:id="65" w:author="ERCOT" w:date="2022-02-08T12:31:00Z">
        <w:r w:rsidR="009E3F4B">
          <w:t>u</w:t>
        </w:r>
      </w:ins>
      <w:r>
        <w:t>pon receipt of an NSO under Section 3.14.1.1</w:t>
      </w:r>
      <w:del w:id="66" w:author="ERCOT" w:date="2022-03-09T16:26:00Z">
        <w:r w:rsidDel="002036F7">
          <w:delText>, Notification of Suspension of Operations</w:delText>
        </w:r>
      </w:del>
      <w:r>
        <w:t>, ERCOT shall post the NSO on the MIS Secure Area and shall post all existing relevant studies and data and provide a Market Notice of the NSO and posting of the studies and data.</w:t>
      </w:r>
    </w:p>
    <w:p w14:paraId="7224CEFE" w14:textId="77777777" w:rsidR="009615DE" w:rsidRDefault="009615DE" w:rsidP="009615DE">
      <w:pPr>
        <w:pStyle w:val="List"/>
      </w:pPr>
      <w:r>
        <w:t>(2)</w:t>
      </w:r>
      <w:r>
        <w:tab/>
        <w:t>Within 21 days after receiving the NSO described in paragraph (1) above, unless otherwise notified by ERCOT that a shorter comment period is required, Market Participants may submit comments to ERCOT on whether the Generation Resource(s) referenced in the NSO is necessary to support ERCOT System reliability or should qualify for a multi-year RMR Agreement.  ERCOT shall consider and post all submitted comments on the MIS Secure Area.</w:t>
      </w:r>
    </w:p>
    <w:p w14:paraId="0925E0EF" w14:textId="18804984" w:rsidR="009615DE" w:rsidRDefault="009615DE" w:rsidP="009615DE">
      <w:pPr>
        <w:pStyle w:val="List"/>
      </w:pPr>
      <w:r>
        <w:t>(3)</w:t>
      </w:r>
      <w:r>
        <w:tab/>
      </w:r>
      <w:r w:rsidRPr="00CD33AE">
        <w:t xml:space="preserve">ERCOT shall conduct a reliability </w:t>
      </w:r>
      <w:r>
        <w:t>analysis</w:t>
      </w:r>
      <w:r w:rsidRPr="00CD33AE">
        <w:t xml:space="preserve"> of the need </w:t>
      </w:r>
      <w:r>
        <w:t>for</w:t>
      </w:r>
      <w:r w:rsidRPr="00CD33AE">
        <w:t xml:space="preserve"> </w:t>
      </w:r>
      <w:del w:id="67" w:author="ERCOT">
        <w:r w:rsidRPr="00CD33AE" w:rsidDel="00570280">
          <w:delText xml:space="preserve">the </w:delText>
        </w:r>
      </w:del>
      <w:ins w:id="68" w:author="ERCOT" w:date="2022-01-11T21:00:00Z">
        <w:r w:rsidR="00570280">
          <w:t>any</w:t>
        </w:r>
        <w:r w:rsidR="00570280" w:rsidRPr="00CD33AE">
          <w:t xml:space="preserve"> </w:t>
        </w:r>
      </w:ins>
      <w:r>
        <w:t>Generation Resource(s)</w:t>
      </w:r>
      <w:r w:rsidRPr="00CD33AE">
        <w:t xml:space="preserve"> </w:t>
      </w:r>
      <w:ins w:id="69" w:author="ERCOT" w:date="2021-09-14T14:58:00Z">
        <w:r w:rsidR="009336B9">
          <w:t xml:space="preserve">with </w:t>
        </w:r>
      </w:ins>
      <w:ins w:id="70" w:author="ERCOT" w:date="2022-01-11T21:00:00Z">
        <w:r w:rsidR="00570280">
          <w:t xml:space="preserve">a </w:t>
        </w:r>
      </w:ins>
      <w:ins w:id="71" w:author="ERCOT" w:date="2021-09-14T14:58:00Z">
        <w:r w:rsidR="009336B9" w:rsidRPr="00CD7014">
          <w:t xml:space="preserve">summer </w:t>
        </w:r>
        <w:r w:rsidR="009336B9" w:rsidRPr="007B3DE9">
          <w:t>Seasonal Net Max Sustainable Rating</w:t>
        </w:r>
        <w:r w:rsidR="009336B9">
          <w:t xml:space="preserve"> greater than or equal to </w:t>
        </w:r>
      </w:ins>
      <w:ins w:id="72" w:author="ERCOT" w:date="2021-09-30T16:07:00Z">
        <w:r w:rsidR="00475D62">
          <w:t xml:space="preserve">20 </w:t>
        </w:r>
      </w:ins>
      <w:ins w:id="73" w:author="ERCOT" w:date="2021-09-14T14:58:00Z">
        <w:r w:rsidR="009336B9">
          <w:t>MW</w:t>
        </w:r>
        <w:del w:id="74" w:author="ERCOT" w:date="2022-01-11T21:00:00Z">
          <w:r w:rsidR="009336B9" w:rsidDel="00570280">
            <w:delText>,</w:delText>
          </w:r>
        </w:del>
        <w:r w:rsidR="009336B9">
          <w:t xml:space="preserve"> </w:t>
        </w:r>
      </w:ins>
      <w:r w:rsidRPr="00CD33AE">
        <w:t>to support ERCOT System reliability</w:t>
      </w:r>
      <w:r>
        <w:t xml:space="preserve">. </w:t>
      </w:r>
      <w:ins w:id="75" w:author="ERCOT" w:date="2022-03-09T16:27:00Z">
        <w:r w:rsidR="002036F7">
          <w:t xml:space="preserve"> </w:t>
        </w:r>
      </w:ins>
      <w:ins w:id="76" w:author="ERCOT" w:date="2022-01-20T08:35:00Z">
        <w:r w:rsidR="005529F7">
          <w:t>For Generation Resource(s)</w:t>
        </w:r>
      </w:ins>
      <w:ins w:id="77" w:author="ERCOT" w:date="2022-08-15T14:39:00Z">
        <w:r w:rsidR="00084414">
          <w:t xml:space="preserve"> </w:t>
        </w:r>
        <w:r w:rsidR="00084414" w:rsidRPr="005357AF">
          <w:t>with a summer Seasonal Net Max Sustainable Rating</w:t>
        </w:r>
      </w:ins>
      <w:ins w:id="78" w:author="ERCOT" w:date="2022-08-15T15:33:00Z">
        <w:r w:rsidR="000C1D8E">
          <w:t xml:space="preserve"> </w:t>
        </w:r>
      </w:ins>
      <w:ins w:id="79" w:author="ERCOT" w:date="2022-01-20T08:35:00Z">
        <w:r w:rsidR="005529F7">
          <w:t>less than 20 MW,</w:t>
        </w:r>
      </w:ins>
      <w:r>
        <w:t xml:space="preserve"> </w:t>
      </w:r>
      <w:ins w:id="80" w:author="ERCOT" w:date="2022-01-20T08:33:00Z">
        <w:r w:rsidR="005529F7" w:rsidRPr="005529F7">
          <w:t>ERCOT</w:t>
        </w:r>
      </w:ins>
      <w:ins w:id="81" w:author="ERCOT" w:date="2022-01-20T08:47:00Z">
        <w:r w:rsidR="007730C7" w:rsidRPr="007730C7">
          <w:t xml:space="preserve"> </w:t>
        </w:r>
        <w:r w:rsidR="007730C7" w:rsidRPr="005529F7">
          <w:t xml:space="preserve">may </w:t>
        </w:r>
        <w:r w:rsidR="007730C7">
          <w:t xml:space="preserve">conduct a reliability analysis </w:t>
        </w:r>
      </w:ins>
      <w:ins w:id="82" w:author="ERCOT" w:date="2022-02-08T12:33:00Z">
        <w:r w:rsidR="009E3F4B">
          <w:t>if deemed appropriate by ERCOT following</w:t>
        </w:r>
      </w:ins>
      <w:ins w:id="83" w:author="ERCOT" w:date="2022-01-20T08:48:00Z">
        <w:r w:rsidR="007730C7">
          <w:t xml:space="preserve"> </w:t>
        </w:r>
      </w:ins>
      <w:ins w:id="84" w:author="ERCOT" w:date="2022-01-20T08:33:00Z">
        <w:r w:rsidR="005529F7" w:rsidRPr="005529F7">
          <w:t>consultation with affected Transmission Service Provider(s) (TSP(s))</w:t>
        </w:r>
      </w:ins>
      <w:ins w:id="85" w:author="ERCOT" w:date="2022-01-20T08:35:00Z">
        <w:r w:rsidR="005529F7">
          <w:t>.</w:t>
        </w:r>
      </w:ins>
      <w:ins w:id="86" w:author="ERCOT" w:date="2022-01-20T08:33:00Z">
        <w:r w:rsidR="005529F7" w:rsidRPr="005529F7">
          <w:t xml:space="preserve"> </w:t>
        </w:r>
      </w:ins>
    </w:p>
    <w:p w14:paraId="0D32F1A4" w14:textId="77777777" w:rsidR="009615DE" w:rsidRDefault="009615DE" w:rsidP="00B323EB">
      <w:pPr>
        <w:spacing w:after="240"/>
        <w:ind w:left="1440" w:hanging="720"/>
      </w:pPr>
      <w:r>
        <w:t>(a)</w:t>
      </w:r>
      <w:r>
        <w:tab/>
        <w:t>ERCOT shall use a Load forecast consistent with current Regional Transmission Plan assumptions and methodologies for the appropriate season(s).</w:t>
      </w:r>
      <w:r w:rsidRPr="008A4123">
        <w:t xml:space="preserve"> </w:t>
      </w:r>
      <w:r>
        <w:t xml:space="preserve"> If additional new Generation Resources meet the criteria in Planning Guide Section 6.9, Addition of Proposed Generation to the Planning Models, ERCOT shall include those additional Generation Resources with the appropriate seasonal ratings.  </w:t>
      </w:r>
    </w:p>
    <w:p w14:paraId="766CD89F" w14:textId="5295374C" w:rsidR="009615DE" w:rsidRPr="00FD70AE" w:rsidRDefault="009615DE" w:rsidP="009615DE">
      <w:pPr>
        <w:spacing w:after="240"/>
        <w:ind w:left="1440" w:hanging="720"/>
      </w:pPr>
      <w:r w:rsidRPr="00AC6224">
        <w:t>(</w:t>
      </w:r>
      <w:r>
        <w:t>b</w:t>
      </w:r>
      <w:r w:rsidRPr="00AC6224">
        <w:t>)</w:t>
      </w:r>
      <w:r w:rsidRPr="00AC6224">
        <w:tab/>
      </w:r>
      <w:r>
        <w:t xml:space="preserve">If the NSO indicates that the </w:t>
      </w:r>
      <w:r w:rsidRPr="00184018">
        <w:t>Generation Resource(s)</w:t>
      </w:r>
      <w:r>
        <w:t xml:space="preserve"> will decommission or suspend</w:t>
      </w:r>
      <w:r w:rsidRPr="00D83B44">
        <w:t xml:space="preserve"> operation,</w:t>
      </w:r>
      <w:ins w:id="87" w:author="ERCOT" w:date="2022-08-15T14:39:00Z">
        <w:r w:rsidR="00084414">
          <w:t xml:space="preserve"> or in the case of a Forced Outage, has permanently ceased operation,</w:t>
        </w:r>
      </w:ins>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48BF46DE" w14:textId="77777777" w:rsidR="009615DE" w:rsidRDefault="009615DE" w:rsidP="009615DE">
      <w:pPr>
        <w:spacing w:after="240"/>
        <w:ind w:left="1440" w:hanging="720"/>
      </w:pPr>
      <w:r>
        <w:t>(c)</w:t>
      </w:r>
      <w:r>
        <w:tab/>
        <w:t>For purposes of the reliability analysis, ERCOT shall use the following criteria to identify a performance deficiency that is materially impacted by the Generation Resource:</w:t>
      </w:r>
    </w:p>
    <w:p w14:paraId="6D0E9D45" w14:textId="77777777" w:rsidR="009615DE" w:rsidRDefault="009615DE" w:rsidP="009615DE">
      <w:pPr>
        <w:spacing w:after="240"/>
        <w:ind w:left="2160" w:hanging="720"/>
      </w:pPr>
      <w:r>
        <w:t>(i)</w:t>
      </w:r>
      <w:r>
        <w:tab/>
        <w:t>Without the Generation Resource, there are one or more Transmission Facilities loaded above their Normal Rating under pre-contingency conditions.</w:t>
      </w:r>
    </w:p>
    <w:p w14:paraId="64B44C1C" w14:textId="77777777" w:rsidR="009615DE" w:rsidRDefault="009615DE" w:rsidP="009615DE">
      <w:pPr>
        <w:spacing w:after="240"/>
        <w:ind w:left="2160" w:hanging="720"/>
      </w:pPr>
      <w:r>
        <w:t>(ii)</w:t>
      </w:r>
      <w:r>
        <w:tab/>
        <w:t>Without the Generation Resource, there is any instability or cascading for any of the following conditions:</w:t>
      </w:r>
    </w:p>
    <w:p w14:paraId="73D8CBAD" w14:textId="77777777" w:rsidR="009615DE" w:rsidRDefault="009615DE" w:rsidP="009615DE">
      <w:pPr>
        <w:spacing w:after="240"/>
        <w:ind w:left="2880" w:hanging="720"/>
      </w:pPr>
      <w:r>
        <w:lastRenderedPageBreak/>
        <w:t>(A)</w:t>
      </w:r>
      <w:r>
        <w:tab/>
        <w:t>Pre-contingency;</w:t>
      </w:r>
    </w:p>
    <w:p w14:paraId="5F0A8F33" w14:textId="77777777" w:rsidR="009615DE" w:rsidRDefault="009615DE" w:rsidP="009615D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33249256" w14:textId="77777777" w:rsidR="009615DE" w:rsidRDefault="009615DE" w:rsidP="009615D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1D0EBBEB" w14:textId="77777777" w:rsidR="009615DE" w:rsidRDefault="009615DE" w:rsidP="009615D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594BF592" w14:textId="77777777" w:rsidR="009615DE" w:rsidRDefault="009615DE" w:rsidP="009615D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5218BBA7" w14:textId="77777777" w:rsidR="009615DE" w:rsidRDefault="009615DE" w:rsidP="009615DE">
      <w:pPr>
        <w:spacing w:after="240"/>
        <w:ind w:left="2160" w:hanging="720"/>
      </w:pPr>
      <w:r>
        <w:t>(iv)</w:t>
      </w:r>
      <w:r>
        <w:tab/>
        <w:t>For paragraphs (i)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19E3D8CD" w14:textId="77777777" w:rsidR="009615DE" w:rsidRPr="00FD70AE" w:rsidRDefault="009615DE" w:rsidP="009615DE">
      <w:pPr>
        <w:spacing w:after="240"/>
        <w:ind w:left="2160" w:hanging="720"/>
      </w:pPr>
      <w:r>
        <w:t>(v)</w:t>
      </w:r>
      <w:r>
        <w:tab/>
        <w:t>ERCOT may, in its sole discretion, deviate from the above criteria in order to maintain ERCOT System reliability.  However, ERCOT shall present its reasons for deviating from the above criteria to the Technical Advisory Committee (TAC) and ERCOT Board.</w:t>
      </w:r>
    </w:p>
    <w:p w14:paraId="5500EFDC" w14:textId="77777777" w:rsidR="009615DE" w:rsidRDefault="009615DE" w:rsidP="009615DE">
      <w:pPr>
        <w:spacing w:after="240"/>
        <w:ind w:left="1440" w:hanging="720"/>
      </w:pPr>
      <w:r>
        <w:t>(d)</w:t>
      </w:r>
      <w:r w:rsidRPr="00222DAD">
        <w:t xml:space="preserve"> </w:t>
      </w:r>
      <w:r>
        <w:tab/>
      </w:r>
      <w:bookmarkStart w:id="88" w:name="_Hlk93560018"/>
      <w:r w:rsidRPr="00222DAD">
        <w:t>ERCOT</w:t>
      </w:r>
      <w:r>
        <w:t>,</w:t>
      </w:r>
      <w:r w:rsidRPr="00222DAD">
        <w:t xml:space="preserve"> </w:t>
      </w:r>
      <w:r>
        <w:t xml:space="preserve">in consultation with 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 xml:space="preserve">the Generation Resource is necessary to support ERCOT System reliability.  </w:t>
      </w:r>
      <w:bookmarkEnd w:id="88"/>
      <w:r>
        <w:t>The past planning studies must have used the same or more restrictive reliability criteria than the criteria described in paragraph (c) above.</w:t>
      </w:r>
    </w:p>
    <w:p w14:paraId="1FFEBE63" w14:textId="77777777" w:rsidR="009615DE" w:rsidRDefault="009615DE" w:rsidP="00B323EB">
      <w:pPr>
        <w:spacing w:after="240"/>
        <w:ind w:left="1440" w:hanging="720"/>
      </w:pPr>
      <w:r>
        <w:t>(e)</w:t>
      </w:r>
      <w:r>
        <w:tab/>
        <w:t>Additionally, ERCOT shall conduct any other analysis (e.g., operations studies) as required and shall post all study data and results and all analyses and its determination on the MIS Secure Area and issue a Market Notice of its determination.</w:t>
      </w:r>
    </w:p>
    <w:p w14:paraId="0ADAB249" w14:textId="77777777" w:rsidR="009615DE" w:rsidRDefault="009615DE" w:rsidP="009615DE">
      <w:pPr>
        <w:spacing w:after="240"/>
        <w:ind w:left="720" w:hanging="720"/>
      </w:pPr>
      <w:r>
        <w:lastRenderedPageBreak/>
        <w:t>(4)</w:t>
      </w:r>
      <w:r>
        <w:tab/>
      </w:r>
      <w:r w:rsidRPr="00550327">
        <w:t xml:space="preserve">Within </w:t>
      </w:r>
      <w:r>
        <w:t>30</w:t>
      </w:r>
      <w:r w:rsidRPr="00550327">
        <w:t xml:space="preserve"> days after receiving the N</w:t>
      </w:r>
      <w:r>
        <w:t>SO</w:t>
      </w:r>
      <w:r w:rsidRPr="00550327">
        <w:t xml:space="preserve">, ERCOT shall </w:t>
      </w:r>
      <w:r>
        <w:t>issue a Market Notice indicating the status of the reliability analysis referenced in paragraph (3) above.  The Market Notice will indicate one of the following:</w:t>
      </w:r>
    </w:p>
    <w:p w14:paraId="02F65797" w14:textId="77777777" w:rsidR="009615DE" w:rsidRDefault="009615DE" w:rsidP="009615DE">
      <w:pPr>
        <w:spacing w:after="240"/>
        <w:ind w:left="1440" w:hanging="720"/>
      </w:pPr>
      <w:r>
        <w:t>(a)</w:t>
      </w:r>
      <w:r>
        <w:tab/>
        <w:t>ERCOT has completed its reliability analysis and the Generation Resource is not required to support ERCOT System reliability;</w:t>
      </w:r>
    </w:p>
    <w:p w14:paraId="3F8AF0C1" w14:textId="77777777" w:rsidR="009615DE" w:rsidRDefault="009615DE" w:rsidP="009615DE">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5042FF18" w14:textId="77777777" w:rsidR="009615DE" w:rsidRDefault="009615DE" w:rsidP="009615DE">
      <w:pPr>
        <w:spacing w:after="240"/>
        <w:ind w:left="1440" w:hanging="720"/>
      </w:pPr>
      <w:r>
        <w:t>(c)</w:t>
      </w:r>
      <w:r>
        <w:tab/>
        <w:t xml:space="preserve">ERCOT has not completed its reliability analysis and will need additional time to complete the assessment. </w:t>
      </w:r>
    </w:p>
    <w:p w14:paraId="35412A8A" w14:textId="77777777" w:rsidR="009615DE" w:rsidRDefault="009615DE" w:rsidP="009615DE">
      <w:pPr>
        <w:pStyle w:val="List"/>
      </w:pPr>
      <w:r>
        <w:t>(5)</w:t>
      </w:r>
      <w:r>
        <w:tab/>
        <w:t xml:space="preserve">Within 60 days after receiving Part I and Part II of the NSO, ERCOT shall </w:t>
      </w:r>
      <w:r w:rsidRPr="00E63339">
        <w:t>complete its reliability analysis</w:t>
      </w:r>
      <w:r>
        <w:t xml:space="preserve"> described in paragraph (3) above and shall issue a Market Notice describing the results of its reliability analysis</w:t>
      </w:r>
      <w:ins w:id="89" w:author="ERCOT" w:date="2022-02-08T12:35:00Z">
        <w:r w:rsidR="009E3F4B">
          <w:t xml:space="preserve"> if the </w:t>
        </w:r>
      </w:ins>
      <w:ins w:id="90" w:author="ERCOT" w:date="2022-02-08T12:36:00Z">
        <w:r w:rsidR="009E3F4B">
          <w:t xml:space="preserve">results were not provided in the </w:t>
        </w:r>
      </w:ins>
      <w:ins w:id="91" w:author="ERCOT" w:date="2022-02-08T12:35:00Z">
        <w:r w:rsidR="009E3F4B">
          <w:t>Market Notice issued under paragraph (4) above</w:t>
        </w:r>
      </w:ins>
      <w:r>
        <w:t>.  If ERCOT determines that the Generation Resource is not needed to support ERCOT System reliability, then the Generation Resource may cease or suspend operations according to the schedule in its NSO, unless ERCOT in its sole discretion permits the Generation Resource to suspend operations at an earlier date, and ERCOT shall note this in the Market Notice.</w:t>
      </w:r>
    </w:p>
    <w:p w14:paraId="2009BC69" w14:textId="710A2932" w:rsidR="009615DE" w:rsidRPr="004C4F37" w:rsidRDefault="009615DE" w:rsidP="009615DE">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308DDE8A" w14:textId="53662B91" w:rsidR="009615DE" w:rsidRPr="00550327" w:rsidRDefault="009615DE" w:rsidP="009615DE">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w:t>
      </w:r>
      <w:r w:rsidRPr="00447F75">
        <w:lastRenderedPageBreak/>
        <w:t>Agreement.  These negotiations shall include the budgeting process for Eligible Costs and for fuel costs as detailed in Section 3.14.1.11</w:t>
      </w:r>
      <w:r>
        <w:t xml:space="preserve"> and Section 3.14.1.20.</w:t>
      </w:r>
    </w:p>
    <w:p w14:paraId="4D9F182B" w14:textId="77777777" w:rsidR="009615DE" w:rsidRDefault="009615DE" w:rsidP="009615DE">
      <w:pPr>
        <w:pStyle w:val="List"/>
      </w:pPr>
      <w:r>
        <w:t>(8)</w:t>
      </w:r>
      <w:r>
        <w:tab/>
        <w:t xml:space="preserve">ERCOT shall issue a Market Notice on the status of the RMR Unit or MRA, including the start date, duration of the RMR or MRA Agreement, the Standby Cost </w:t>
      </w:r>
      <w:r w:rsidRPr="00AF0BBA">
        <w:t>($/Hour)</w:t>
      </w:r>
      <w:r>
        <w:t xml:space="preserve"> as applicable, and the amount of MW under contract, within 24 hours of signing an RMR or MRA Agreement with a Resource Entity.</w:t>
      </w:r>
    </w:p>
    <w:p w14:paraId="6B6F00C3" w14:textId="77777777" w:rsidR="009615DE" w:rsidRDefault="009615DE" w:rsidP="009615DE">
      <w:pPr>
        <w:pStyle w:val="List"/>
      </w:pPr>
      <w:r>
        <w:t>(9)</w:t>
      </w:r>
      <w:r>
        <w:tab/>
        <w:t xml:space="preserve">Except in cases where the Generation Resource is to be mothballed on a seasonal basis, if, after 150 days following ERCOT’s receipt of Part I and Part II of the NSO, ERCOT has neither notified the Resource Entity that the continued operation of the Generation Resource is not required nor obtained ERCOT Board approval to enter into an RMR or MRA Agreement, then the Resource Entity may file a complaint with the Public Utility Commission of Texas (PUCT) under subsection (e)(1) of P.U.C. </w:t>
      </w:r>
      <w:r>
        <w:rPr>
          <w:smallCaps/>
          <w:szCs w:val="24"/>
        </w:rPr>
        <w:t>Subst.</w:t>
      </w:r>
      <w:r>
        <w:t xml:space="preserve"> R. 25.502, Pricing Safeguards in Markets Operated by the Electric Reliability Council of Texas.  If the Generation Resource is to be mothballed on a seasonal basis, </w:t>
      </w:r>
      <w:r w:rsidRPr="002F54E0">
        <w:t>the</w:t>
      </w:r>
      <w:r>
        <w:t>n the</w:t>
      </w:r>
      <w:r w:rsidRPr="002F54E0">
        <w:t xml:space="preserve"> Resource Entity may file </w:t>
      </w:r>
      <w:r>
        <w:t xml:space="preserve">such </w:t>
      </w:r>
      <w:r w:rsidRPr="002F54E0">
        <w:t>a complaint with the PUCT under subsection (e)(1) of P.U.C. S</w:t>
      </w:r>
      <w:r w:rsidRPr="0020493C">
        <w:rPr>
          <w:smallCaps/>
        </w:rPr>
        <w:t>ubst</w:t>
      </w:r>
      <w:r w:rsidRPr="002F54E0">
        <w:t>. R. 25.502</w:t>
      </w:r>
      <w:r>
        <w:t xml:space="preserve"> if ERCOT has neither notified the Resource Entity that the continued operation of the Generation Resource is not required nor obtained ERCOT Board approval to enter into an RMR Agreement within 90 days following ERCOT’s receipt of Part I and Part II of </w:t>
      </w:r>
      <w:r w:rsidRPr="003550C8">
        <w:t>the NSO.</w:t>
      </w:r>
    </w:p>
    <w:p w14:paraId="7894C5F3" w14:textId="3AEB081F" w:rsidR="00084414" w:rsidRDefault="009615DE" w:rsidP="009615DE">
      <w:pPr>
        <w:pStyle w:val="List"/>
      </w:pPr>
      <w:r>
        <w:t>(10)</w:t>
      </w:r>
      <w:r>
        <w:tab/>
        <w:t>If</w:t>
      </w:r>
      <w:r w:rsidRPr="00F54D92">
        <w:t xml:space="preserve"> </w:t>
      </w:r>
      <w:r w:rsidRPr="00E03889">
        <w:t>the ERCOT Board approve</w:t>
      </w:r>
      <w:r>
        <w:t>s</w:t>
      </w:r>
      <w:r w:rsidRPr="003550C8">
        <w:t xml:space="preserve"> entering into an RMR Agreement but</w:t>
      </w:r>
      <w:r>
        <w:t xml:space="preserve"> ERCOT and the Resource Entity have not both executed the RMR Agreement by </w:t>
      </w:r>
      <w:r w:rsidRPr="00E03889">
        <w:t xml:space="preserve">the date on which the Resource Entity intends to cease or suspend operation of </w:t>
      </w:r>
      <w:r>
        <w:t>the</w:t>
      </w:r>
      <w:r w:rsidRPr="00E03889">
        <w:t xml:space="preserve"> Generation Resource</w:t>
      </w:r>
      <w:r>
        <w:t xml:space="preserve">, then the Resource Entity shall maintain that Generation Resource(s) so that it is available for Reliability Unit Commitment (RUC) commitment until no longer required to do so under subsection (e)(2) of </w:t>
      </w:r>
      <w:r>
        <w:rPr>
          <w:smallCaps/>
        </w:rPr>
        <w:t>P.U.C. Subst. R.</w:t>
      </w:r>
      <w:r>
        <w:t xml:space="preserve"> 25.502.</w:t>
      </w:r>
      <w:ins w:id="92" w:author="ERCOT" w:date="2022-08-15T14:40:00Z">
        <w:r w:rsidR="00084414">
          <w:t xml:space="preserve">  This paragraph does not apply to a Generation Resource that suspended operations due to a Forced Outage.</w:t>
        </w:r>
      </w:ins>
    </w:p>
    <w:p w14:paraId="209F0632" w14:textId="77777777" w:rsidR="003318B3" w:rsidRPr="00AE0E6D" w:rsidRDefault="003318B3" w:rsidP="003318B3">
      <w:pPr>
        <w:pStyle w:val="H4"/>
        <w:rPr>
          <w:b w:val="0"/>
        </w:rPr>
      </w:pPr>
      <w:bookmarkStart w:id="93" w:name="_Toc204048587"/>
      <w:bookmarkStart w:id="94" w:name="_Toc400526201"/>
      <w:bookmarkStart w:id="95" w:name="_Toc405534519"/>
      <w:bookmarkStart w:id="96" w:name="_Toc406570532"/>
      <w:bookmarkStart w:id="97" w:name="_Toc410910684"/>
      <w:bookmarkStart w:id="98" w:name="_Toc411841112"/>
      <w:bookmarkStart w:id="99" w:name="_Toc422147074"/>
      <w:bookmarkStart w:id="100" w:name="_Toc433020670"/>
      <w:bookmarkStart w:id="101" w:name="_Toc437262111"/>
      <w:bookmarkStart w:id="102" w:name="_Toc478375288"/>
      <w:bookmarkStart w:id="103" w:name="_Toc91055190"/>
      <w:bookmarkEnd w:id="12"/>
      <w:r w:rsidRPr="00AE0E6D">
        <w:t>3.14.1.3</w:t>
      </w:r>
      <w:r w:rsidRPr="00AE0E6D">
        <w:tab/>
        <w:t xml:space="preserve">ERCOT Board </w:t>
      </w:r>
      <w:r>
        <w:t>Approval of</w:t>
      </w:r>
      <w:r w:rsidRPr="00AE0E6D">
        <w:t xml:space="preserve"> RMR</w:t>
      </w:r>
      <w:r>
        <w:t xml:space="preserve"> and MRA</w:t>
      </w:r>
      <w:r w:rsidRPr="00AE0E6D">
        <w:t xml:space="preserve"> Agreements</w:t>
      </w:r>
      <w:bookmarkEnd w:id="93"/>
      <w:bookmarkEnd w:id="94"/>
      <w:bookmarkEnd w:id="95"/>
      <w:bookmarkEnd w:id="96"/>
      <w:bookmarkEnd w:id="97"/>
      <w:bookmarkEnd w:id="98"/>
      <w:bookmarkEnd w:id="99"/>
      <w:bookmarkEnd w:id="100"/>
      <w:bookmarkEnd w:id="101"/>
      <w:bookmarkEnd w:id="102"/>
      <w:bookmarkEnd w:id="103"/>
    </w:p>
    <w:p w14:paraId="0FBD65F0" w14:textId="11A24E44" w:rsidR="003318B3" w:rsidRDefault="003318B3" w:rsidP="003318B3">
      <w:pPr>
        <w:pStyle w:val="List"/>
        <w:keepNext/>
      </w:pPr>
      <w:r>
        <w:t>(1)</w:t>
      </w:r>
      <w:r>
        <w:tab/>
        <w:t>If ERCOT determines that an RMR or MRA Agreement is a cost-effective solution to remedy a performance deficiency for which</w:t>
      </w:r>
      <w:r w:rsidRPr="007D23BC">
        <w:t xml:space="preserve"> the</w:t>
      </w:r>
      <w:r>
        <w:t xml:space="preserve"> suspending</w:t>
      </w:r>
      <w:r w:rsidRPr="007D23BC">
        <w:t xml:space="preserve"> Generation Resource has a material impact</w:t>
      </w:r>
      <w:r w:rsidRPr="0020493C">
        <w:t xml:space="preserve"> as described in </w:t>
      </w:r>
      <w:r>
        <w:t xml:space="preserve">paragraph (3) of </w:t>
      </w:r>
      <w:r w:rsidRPr="0020493C">
        <w:t>Section 3.14.1.2</w:t>
      </w:r>
      <w:r>
        <w:t xml:space="preserve">, </w:t>
      </w:r>
      <w:r w:rsidRPr="0020493C">
        <w:t>ERCOT Evaluation</w:t>
      </w:r>
      <w:r>
        <w:t xml:space="preserve"> Process</w:t>
      </w:r>
      <w:r w:rsidRPr="007D23BC">
        <w:t>,</w:t>
      </w:r>
      <w:r>
        <w:t xml:space="preserve"> or if ERCOT has identified such a performance deficiency but has determined that entering into an RMR or MRA Agreement is not a cost-effective solution to that performance deficiency, then ERCOT shall present this finding to the ERCOT Board for approval.  In seeking such approval, ERCOT shall stipulate to the ERCOT Board that:</w:t>
      </w:r>
    </w:p>
    <w:p w14:paraId="6FFC5D62" w14:textId="77777777" w:rsidR="003318B3" w:rsidRDefault="003318B3" w:rsidP="003318B3">
      <w:pPr>
        <w:pStyle w:val="List2"/>
      </w:pPr>
      <w:r>
        <w:t>(a)</w:t>
      </w:r>
      <w:r>
        <w:tab/>
        <w:t>The Resource Entity provided a complete and timely NSO including a sworn attestation supporting its claim of pending Generation Resource closure;</w:t>
      </w:r>
    </w:p>
    <w:p w14:paraId="3F977775" w14:textId="77777777" w:rsidR="003318B3" w:rsidRDefault="003318B3" w:rsidP="003318B3">
      <w:pPr>
        <w:pStyle w:val="List2"/>
      </w:pPr>
      <w:r>
        <w:t>(b)</w:t>
      </w:r>
      <w:r>
        <w:tab/>
        <w:t>ERCOT received all of the data necessary to evaluate the need for and provisions of the RMR or MRA Agreement, and that information was posted on the MIS Secure Area by ERCOT as it became available to ERCOT;</w:t>
      </w:r>
    </w:p>
    <w:p w14:paraId="30CE8AE9" w14:textId="77777777" w:rsidR="003318B3" w:rsidRDefault="003318B3" w:rsidP="003318B3">
      <w:pPr>
        <w:pStyle w:val="List2"/>
      </w:pPr>
      <w:r>
        <w:lastRenderedPageBreak/>
        <w:t>(c)</w:t>
      </w:r>
      <w:r>
        <w:tab/>
        <w:t>When executed, the signed RMR or MRA Agreement will comply with the ERCOT Protocols and be posted on the MIS Secure Area;</w:t>
      </w:r>
    </w:p>
    <w:p w14:paraId="7EB3EA74" w14:textId="77777777" w:rsidR="003318B3" w:rsidRDefault="003318B3" w:rsidP="003318B3">
      <w:pPr>
        <w:pStyle w:val="List2"/>
      </w:pPr>
      <w:r>
        <w:t>(d)</w:t>
      </w:r>
      <w:r>
        <w:tab/>
        <w:t>ERCOT evaluated:</w:t>
      </w:r>
    </w:p>
    <w:p w14:paraId="57364DDD" w14:textId="77777777" w:rsidR="003318B3" w:rsidRDefault="003318B3" w:rsidP="00F46B7A">
      <w:pPr>
        <w:pStyle w:val="List2"/>
        <w:ind w:left="2160"/>
      </w:pPr>
      <w:r>
        <w:t>(i)</w:t>
      </w:r>
      <w:r>
        <w:tab/>
        <w:t>The reasonable alternatives to a specific RMR Agreement as set forth in Section 3.14.1, Reliability Must Run, and compared the alternatives against the feasibility, cost and reliability impacts of the signed RMR Agreement;</w:t>
      </w:r>
    </w:p>
    <w:p w14:paraId="5955FC83" w14:textId="77777777" w:rsidR="003318B3" w:rsidRDefault="003318B3" w:rsidP="00F46B7A">
      <w:pPr>
        <w:pStyle w:val="List2"/>
        <w:ind w:left="2160"/>
      </w:pPr>
      <w:r>
        <w:t>(ii)</w:t>
      </w:r>
      <w:r>
        <w:tab/>
        <w:t>The timeframe in which ERCOT expects each unit to be needed for reliability; and</w:t>
      </w:r>
    </w:p>
    <w:p w14:paraId="52C516A3" w14:textId="77777777" w:rsidR="003318B3" w:rsidRDefault="003318B3" w:rsidP="00F46B7A">
      <w:pPr>
        <w:pStyle w:val="List2"/>
        <w:ind w:left="2160"/>
      </w:pPr>
      <w:r>
        <w:t>(iii)</w:t>
      </w:r>
      <w:r>
        <w:tab/>
        <w:t>The specific type and scope of reliability concerns identified for each RMR Unit or MRA as applicable.</w:t>
      </w:r>
    </w:p>
    <w:p w14:paraId="6E025E61" w14:textId="77777777" w:rsidR="003318B3" w:rsidRDefault="003318B3" w:rsidP="003318B3">
      <w:pPr>
        <w:pStyle w:val="List"/>
      </w:pPr>
      <w:r>
        <w:t>(2)</w:t>
      </w:r>
      <w:r>
        <w:tab/>
        <w:t>ERCOT shall execute the RMR or MRA Agreement as soon as feasible after receiving ERCOT Board approval to do so.</w:t>
      </w:r>
    </w:p>
    <w:p w14:paraId="6BEB900B" w14:textId="77777777" w:rsidR="003318B3" w:rsidRDefault="003318B3" w:rsidP="003318B3">
      <w:pPr>
        <w:pStyle w:val="List"/>
      </w:pPr>
      <w:r>
        <w:t>(3)</w:t>
      </w:r>
      <w:r>
        <w:tab/>
        <w:t>ERCOT shall post on the MIS Secure Area, as they become available, unit-specific studies, reports, and data, by which ERCOT justified entering into the RMR or MRA Agreement.</w:t>
      </w:r>
    </w:p>
    <w:p w14:paraId="13168BB9" w14:textId="77777777" w:rsidR="003318B3" w:rsidRPr="00AE0E6D" w:rsidRDefault="003318B3" w:rsidP="003318B3">
      <w:pPr>
        <w:pStyle w:val="H4"/>
        <w:rPr>
          <w:b w:val="0"/>
        </w:rPr>
      </w:pPr>
      <w:bookmarkStart w:id="104" w:name="_Toc144691978"/>
      <w:bookmarkStart w:id="105" w:name="_Toc204048589"/>
      <w:bookmarkStart w:id="106" w:name="_Toc400526203"/>
      <w:bookmarkStart w:id="107" w:name="_Toc405534521"/>
      <w:bookmarkStart w:id="108" w:name="_Toc406570534"/>
      <w:bookmarkStart w:id="109" w:name="_Toc410910686"/>
      <w:bookmarkStart w:id="110" w:name="_Toc411841114"/>
      <w:bookmarkStart w:id="111" w:name="_Toc422147076"/>
      <w:bookmarkStart w:id="112" w:name="_Toc433020672"/>
      <w:bookmarkStart w:id="113" w:name="_Toc437262113"/>
      <w:bookmarkStart w:id="114" w:name="_Toc478375290"/>
      <w:bookmarkStart w:id="115" w:name="_Toc91055192"/>
      <w:r w:rsidRPr="00AE0E6D">
        <w:t>3.14.1.5</w:t>
      </w:r>
      <w:r w:rsidRPr="00AE0E6D">
        <w:tab/>
      </w:r>
      <w:r>
        <w:t>Evaluation of</w:t>
      </w:r>
      <w:r w:rsidRPr="00AE0E6D">
        <w:t xml:space="preserve"> Alternatives</w:t>
      </w:r>
      <w:bookmarkEnd w:id="104"/>
      <w:bookmarkEnd w:id="105"/>
      <w:bookmarkEnd w:id="106"/>
      <w:bookmarkEnd w:id="107"/>
      <w:bookmarkEnd w:id="108"/>
      <w:bookmarkEnd w:id="109"/>
      <w:bookmarkEnd w:id="110"/>
      <w:bookmarkEnd w:id="111"/>
      <w:bookmarkEnd w:id="112"/>
      <w:bookmarkEnd w:id="113"/>
      <w:bookmarkEnd w:id="114"/>
      <w:bookmarkEnd w:id="115"/>
    </w:p>
    <w:p w14:paraId="62FAEB3B" w14:textId="77777777" w:rsidR="003318B3" w:rsidRDefault="003318B3" w:rsidP="003318B3">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4F1F2B05" w14:textId="77777777" w:rsidR="003318B3" w:rsidRDefault="003318B3" w:rsidP="003318B3">
      <w:pPr>
        <w:autoSpaceDE w:val="0"/>
        <w:autoSpaceDN w:val="0"/>
        <w:adjustRightInd w:val="0"/>
        <w:spacing w:after="240"/>
        <w:ind w:left="720" w:hanging="720"/>
      </w:pPr>
      <w:r>
        <w:t>(2)</w:t>
      </w:r>
      <w:r>
        <w:tab/>
        <w:t>ERCOT shall consider any of the following options to resolve an identified performance deficiency:</w:t>
      </w:r>
    </w:p>
    <w:p w14:paraId="79C250EE" w14:textId="25CF3591" w:rsidR="003318B3" w:rsidRDefault="003318B3" w:rsidP="003318B3">
      <w:pPr>
        <w:autoSpaceDE w:val="0"/>
        <w:autoSpaceDN w:val="0"/>
        <w:adjustRightInd w:val="0"/>
        <w:spacing w:after="240"/>
        <w:ind w:left="1440" w:hanging="720"/>
      </w:pPr>
      <w:r>
        <w:t>(a)</w:t>
      </w:r>
      <w:r>
        <w:tab/>
        <w:t xml:space="preserve">The Generation Resource proposed for </w:t>
      </w:r>
      <w:del w:id="116" w:author="ERCOT" w:date="2022-08-15T14:42:00Z">
        <w:r w:rsidDel="00084414">
          <w:delText xml:space="preserve">a </w:delText>
        </w:r>
      </w:del>
      <w:r>
        <w:t>suspension of operations;</w:t>
      </w:r>
    </w:p>
    <w:p w14:paraId="2EA7ACCE" w14:textId="77777777" w:rsidR="003318B3" w:rsidRDefault="003318B3" w:rsidP="003318B3">
      <w:pPr>
        <w:autoSpaceDE w:val="0"/>
        <w:autoSpaceDN w:val="0"/>
        <w:adjustRightInd w:val="0"/>
        <w:spacing w:after="240"/>
        <w:ind w:left="1440" w:hanging="720"/>
      </w:pPr>
      <w:r>
        <w:t>(b)</w:t>
      </w:r>
      <w:r>
        <w:tab/>
        <w:t>All acceptable MRA proposals; and</w:t>
      </w:r>
    </w:p>
    <w:p w14:paraId="719D1581" w14:textId="77777777" w:rsidR="003318B3" w:rsidRDefault="003318B3" w:rsidP="003318B3">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324ED852" w14:textId="77777777" w:rsidR="003318B3" w:rsidRDefault="003318B3" w:rsidP="003318B3">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15CD8F58" w14:textId="77777777" w:rsidR="003318B3" w:rsidRDefault="003318B3" w:rsidP="003318B3">
      <w:pPr>
        <w:widowControl w:val="0"/>
        <w:spacing w:after="240"/>
        <w:ind w:left="1440" w:hanging="720"/>
      </w:pPr>
      <w:r>
        <w:lastRenderedPageBreak/>
        <w:t>(a)</w:t>
      </w:r>
      <w:r>
        <w:tab/>
        <w:t>The degree to which the option addresses the identified performance deficiency;</w:t>
      </w:r>
    </w:p>
    <w:p w14:paraId="0A00D660" w14:textId="77777777" w:rsidR="003318B3" w:rsidRDefault="003318B3" w:rsidP="003318B3">
      <w:pPr>
        <w:widowControl w:val="0"/>
        <w:spacing w:after="240"/>
        <w:ind w:left="1440" w:hanging="720"/>
      </w:pPr>
      <w:r>
        <w:t>(b)</w:t>
      </w:r>
      <w:r>
        <w:tab/>
        <w:t xml:space="preserve">The total expected cost of each option; </w:t>
      </w:r>
    </w:p>
    <w:p w14:paraId="5D2CC537" w14:textId="39E51E7B" w:rsidR="003318B3" w:rsidRDefault="003318B3" w:rsidP="003318B3">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1996AC7E" w14:textId="77777777" w:rsidR="003318B3" w:rsidRDefault="003318B3" w:rsidP="003318B3">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4642BA0" w14:textId="77777777" w:rsidR="003318B3" w:rsidRDefault="003318B3" w:rsidP="003318B3">
      <w:pPr>
        <w:widowControl w:val="0"/>
        <w:spacing w:after="240"/>
        <w:ind w:left="1440" w:hanging="720"/>
      </w:pPr>
      <w:r>
        <w:t>(e)</w:t>
      </w:r>
      <w:r>
        <w:tab/>
        <w:t>Other operational constraints or operational benefits of the proposed option; and</w:t>
      </w:r>
    </w:p>
    <w:p w14:paraId="51EA6866" w14:textId="77777777" w:rsidR="003318B3" w:rsidRDefault="003318B3" w:rsidP="003318B3">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8B3F1A4" w14:textId="77777777" w:rsidR="003318B3" w:rsidRDefault="003318B3" w:rsidP="003318B3">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1A49D93A" w14:textId="77777777" w:rsidR="003318B3" w:rsidRDefault="003318B3" w:rsidP="003318B3">
      <w:pPr>
        <w:autoSpaceDE w:val="0"/>
        <w:autoSpaceDN w:val="0"/>
        <w:adjustRightInd w:val="0"/>
        <w:spacing w:after="240"/>
        <w:ind w:firstLine="720"/>
      </w:pPr>
      <w:r>
        <w:t>(a)</w:t>
      </w:r>
      <w:r>
        <w:tab/>
        <w:t>Expected amount of Customer Demand affected (MWh);</w:t>
      </w:r>
    </w:p>
    <w:p w14:paraId="1E1F45D6" w14:textId="77777777" w:rsidR="003318B3" w:rsidRDefault="003318B3" w:rsidP="003318B3">
      <w:pPr>
        <w:autoSpaceDE w:val="0"/>
        <w:autoSpaceDN w:val="0"/>
        <w:adjustRightInd w:val="0"/>
        <w:spacing w:after="240"/>
        <w:ind w:left="720"/>
      </w:pPr>
      <w:r>
        <w:t>(b)</w:t>
      </w:r>
      <w:r>
        <w:tab/>
        <w:t>Expected number of hours during which Customers will be affected;</w:t>
      </w:r>
    </w:p>
    <w:p w14:paraId="30C6EC53" w14:textId="77777777" w:rsidR="003318B3" w:rsidRDefault="003318B3" w:rsidP="003318B3">
      <w:pPr>
        <w:autoSpaceDE w:val="0"/>
        <w:autoSpaceDN w:val="0"/>
        <w:adjustRightInd w:val="0"/>
        <w:spacing w:after="240"/>
        <w:ind w:left="1440" w:hanging="720"/>
      </w:pPr>
      <w:r>
        <w:t>(c)</w:t>
      </w:r>
      <w:r>
        <w:tab/>
        <w:t>Number of Customers affected;</w:t>
      </w:r>
    </w:p>
    <w:p w14:paraId="5A64EDDD" w14:textId="77777777" w:rsidR="003318B3" w:rsidRDefault="003318B3" w:rsidP="003318B3">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6D061C96" w14:textId="77777777" w:rsidR="003318B3" w:rsidRDefault="003318B3" w:rsidP="003318B3">
      <w:pPr>
        <w:autoSpaceDE w:val="0"/>
        <w:autoSpaceDN w:val="0"/>
        <w:adjustRightInd w:val="0"/>
        <w:spacing w:after="240"/>
        <w:ind w:left="1440" w:hanging="720"/>
      </w:pPr>
      <w:r>
        <w:t>(e)</w:t>
      </w:r>
      <w:r>
        <w:tab/>
        <w:t>Potential economic impact to Customers.</w:t>
      </w:r>
    </w:p>
    <w:p w14:paraId="1E839683" w14:textId="77777777" w:rsidR="003318B3" w:rsidRDefault="003318B3" w:rsidP="003318B3">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BD1CFF3" w14:textId="77777777" w:rsidR="003318B3" w:rsidRPr="00AE0E6D" w:rsidRDefault="003318B3" w:rsidP="003318B3">
      <w:pPr>
        <w:pStyle w:val="H4"/>
        <w:rPr>
          <w:b w:val="0"/>
        </w:rPr>
      </w:pPr>
      <w:bookmarkStart w:id="117" w:name="_Toc204048593"/>
      <w:bookmarkStart w:id="118" w:name="_Toc400526207"/>
      <w:bookmarkStart w:id="119" w:name="_Toc405534525"/>
      <w:bookmarkStart w:id="120" w:name="_Toc406570538"/>
      <w:bookmarkStart w:id="121" w:name="_Toc410910690"/>
      <w:bookmarkStart w:id="122" w:name="_Toc411841118"/>
      <w:bookmarkStart w:id="123" w:name="_Toc422147080"/>
      <w:bookmarkStart w:id="124" w:name="_Toc433020676"/>
      <w:bookmarkStart w:id="125" w:name="_Toc437262117"/>
      <w:bookmarkStart w:id="126" w:name="_Toc478375294"/>
      <w:bookmarkStart w:id="127" w:name="_Toc91055196"/>
      <w:r w:rsidRPr="00AE0E6D">
        <w:t>3.14.1.9</w:t>
      </w:r>
      <w:r w:rsidRPr="00AE0E6D">
        <w:tab/>
        <w:t xml:space="preserve">Generation Resource </w:t>
      </w:r>
      <w:r>
        <w:t>Status</w:t>
      </w:r>
      <w:r w:rsidRPr="00AE0E6D">
        <w:t xml:space="preserve"> Updates</w:t>
      </w:r>
      <w:bookmarkEnd w:id="117"/>
      <w:bookmarkEnd w:id="118"/>
      <w:bookmarkEnd w:id="119"/>
      <w:bookmarkEnd w:id="120"/>
      <w:bookmarkEnd w:id="121"/>
      <w:bookmarkEnd w:id="122"/>
      <w:bookmarkEnd w:id="123"/>
      <w:bookmarkEnd w:id="124"/>
      <w:bookmarkEnd w:id="125"/>
      <w:bookmarkEnd w:id="126"/>
      <w:bookmarkEnd w:id="127"/>
    </w:p>
    <w:p w14:paraId="7B237949" w14:textId="77777777" w:rsidR="003318B3" w:rsidRDefault="003318B3" w:rsidP="003318B3">
      <w:pPr>
        <w:pStyle w:val="List"/>
      </w:pPr>
      <w:r>
        <w:t>(1)</w:t>
      </w:r>
      <w:r>
        <w:tab/>
        <w:t>By April 1</w:t>
      </w:r>
      <w:r>
        <w:rPr>
          <w:vertAlign w:val="superscript"/>
        </w:rPr>
        <w:t>st</w:t>
      </w:r>
      <w:r>
        <w:t xml:space="preserve"> and October 1</w:t>
      </w:r>
      <w:r w:rsidRPr="00F92C9D">
        <w:rPr>
          <w:vertAlign w:val="superscript"/>
        </w:rPr>
        <w:t>st</w:t>
      </w:r>
      <w:r>
        <w:t xml:space="preserve"> of each year and when material changes occur, every Resource 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1AF0E7D3" w14:textId="342E9216" w:rsidR="003318B3" w:rsidRDefault="003318B3" w:rsidP="003318B3">
      <w:pPr>
        <w:pStyle w:val="List"/>
      </w:pPr>
      <w:r>
        <w:lastRenderedPageBreak/>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Except in the case of an NSO submitted </w:t>
      </w:r>
      <w:ins w:id="128" w:author="ERCOT" w:date="2022-01-18T10:07:00Z">
        <w:r w:rsidR="00F42F49">
          <w:t>for</w:t>
        </w:r>
      </w:ins>
      <w:ins w:id="129" w:author="ERCOT" w:date="2022-08-15T14:42:00Z">
        <w:r w:rsidR="00084414">
          <w:t xml:space="preserve"> a</w:t>
        </w:r>
      </w:ins>
      <w:ins w:id="130" w:author="ERCOT" w:date="2022-08-15T15:36:00Z">
        <w:r w:rsidR="000C1D8E">
          <w:t xml:space="preserve"> </w:t>
        </w:r>
      </w:ins>
      <w:ins w:id="131" w:author="ERCOT" w:date="2022-02-03T13:32:00Z">
        <w:r w:rsidR="00BE10AB" w:rsidRPr="009E5265">
          <w:t xml:space="preserve">Generation Resource </w:t>
        </w:r>
      </w:ins>
      <w:ins w:id="132" w:author="ERCOT" w:date="2022-01-19T21:02:00Z">
        <w:r w:rsidR="002B7EEC">
          <w:t xml:space="preserve">temporarily </w:t>
        </w:r>
      </w:ins>
      <w:ins w:id="133" w:author="ERCOT" w:date="2022-02-08T12:44:00Z">
        <w:r w:rsidR="00FC79DB">
          <w:t>suspending</w:t>
        </w:r>
      </w:ins>
      <w:ins w:id="134" w:author="ERCOT" w:date="2022-01-18T10:08:00Z">
        <w:r w:rsidR="00F42F49">
          <w:t xml:space="preserve"> operation </w:t>
        </w:r>
      </w:ins>
      <w:r>
        <w:t xml:space="preserve">due to a Forced Outage, ERCOT shall post each submitted NSO and Notification of Change of Generation Resource Designation to the MIS Secure Area and issue a Market Notice notifying </w:t>
      </w:r>
      <w:r w:rsidRPr="002906FF">
        <w:t>Market Partic</w:t>
      </w:r>
      <w:r>
        <w:t>i</w:t>
      </w:r>
      <w:r w:rsidRPr="002906FF">
        <w:t>pants of the posting</w:t>
      </w:r>
      <w:r>
        <w:t xml:space="preserve"> as soon as practicable, but no later than five Business Days after receipt.</w:t>
      </w:r>
    </w:p>
    <w:p w14:paraId="26FA3856" w14:textId="77777777" w:rsidR="003318B3" w:rsidRDefault="003318B3" w:rsidP="003318B3">
      <w:pPr>
        <w:pStyle w:val="List"/>
      </w:pPr>
      <w:r>
        <w:t>(3)</w:t>
      </w:r>
      <w:r>
        <w:tab/>
      </w:r>
      <w:r w:rsidRPr="00544211">
        <w:t xml:space="preserve">A </w:t>
      </w:r>
      <w:r>
        <w:t>Mothballed</w:t>
      </w:r>
      <w:r w:rsidRPr="00544211">
        <w:t xml:space="preserve"> Generation Resource </w:t>
      </w:r>
      <w:r>
        <w:t xml:space="preserve">that is not mothballed indefinitely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84FF4EF" w14:textId="77777777" w:rsidR="003318B3" w:rsidRDefault="003318B3" w:rsidP="003318B3">
      <w:pPr>
        <w:pStyle w:val="List"/>
      </w:pPr>
      <w:r>
        <w:t>(4)</w:t>
      </w:r>
      <w:r>
        <w:tab/>
        <w:t xml:space="preserve">Except for Mothballed Generation Resources that operate under a Seasonal Operation Period, a Resource Entity with a Mothballed Generation Resource shall notify ERCOT in writing no less than 30 days prior to the date on which the Resource Entity intends to return a Mothballed Generation Resource to service by completing a Notification of Change of Generation Resource Designation.  </w:t>
      </w:r>
    </w:p>
    <w:p w14:paraId="5E746FC8" w14:textId="77777777" w:rsidR="003318B3" w:rsidRDefault="003318B3" w:rsidP="003318B3">
      <w:pPr>
        <w:pStyle w:val="List"/>
      </w:pPr>
      <w:r>
        <w:t>(5)</w:t>
      </w:r>
      <w:r>
        <w:tab/>
      </w:r>
      <w:r w:rsidRPr="00AF0BBA">
        <w:t>A Resource Entity must submit a Notification of Change of Generation Resource Designation no later than 60 days prior to the conclusion of an RMR Agreeme</w:t>
      </w:r>
      <w:r>
        <w:t>nt.</w:t>
      </w:r>
    </w:p>
    <w:p w14:paraId="33F12845" w14:textId="77777777" w:rsidR="003318B3" w:rsidRDefault="003318B3" w:rsidP="003318B3">
      <w:pPr>
        <w:pStyle w:val="List"/>
        <w:rPr>
          <w:iCs/>
        </w:rPr>
      </w:pPr>
      <w:r w:rsidRPr="000E63A1">
        <w:t>(</w:t>
      </w:r>
      <w:r>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Pr>
          <w:iCs/>
        </w:rPr>
        <w:t xml:space="preserve"> the date designated by the Resource Entity in its 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Pr="00F012AE">
        <w:rPr>
          <w:iCs/>
        </w:rPr>
        <w:t xml:space="preserve">no less than 15 days prior to the end date designated by the Resource Entity in its </w:t>
      </w:r>
      <w:r>
        <w:rPr>
          <w:iCs/>
        </w:rPr>
        <w:t>NSO</w:t>
      </w:r>
      <w:r w:rsidRPr="00F012AE">
        <w:rPr>
          <w:iCs/>
        </w:rPr>
        <w:t xml:space="preserve"> </w:t>
      </w:r>
      <w:r w:rsidRPr="0046029C">
        <w:rPr>
          <w:iCs/>
        </w:rPr>
        <w:t xml:space="preserve">if the Resource Entity intends to suspend operation later than </w:t>
      </w:r>
      <w:r>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45A2A606" w14:textId="77777777" w:rsidR="003318B3" w:rsidRDefault="003318B3" w:rsidP="003318B3">
      <w:pPr>
        <w:pStyle w:val="List"/>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0BC80E8C" w14:textId="77777777" w:rsidR="003318B3" w:rsidRPr="00EA5AC9" w:rsidRDefault="003318B3" w:rsidP="003318B3">
      <w:pPr>
        <w:pStyle w:val="List"/>
        <w:rPr>
          <w:iCs/>
        </w:rPr>
      </w:pPr>
      <w:r w:rsidRPr="005C6723">
        <w:rPr>
          <w:iCs/>
        </w:rPr>
        <w:t>(</w:t>
      </w:r>
      <w:r>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14E2C696" w14:textId="77777777" w:rsidR="003318B3" w:rsidRDefault="003318B3" w:rsidP="003318B3">
      <w:pPr>
        <w:pStyle w:val="BodyTextNumbered"/>
      </w:pPr>
      <w:r>
        <w:lastRenderedPageBreak/>
        <w:t>(9)</w:t>
      </w:r>
      <w:r>
        <w:tab/>
        <w:t xml:space="preserve">A Resource Entity with a Mothballed Generation Resource that is not currently mothballed indefinitely must notify ERCOT in writing, by </w:t>
      </w:r>
      <w:r w:rsidRPr="002906FF">
        <w:t>completing a</w:t>
      </w:r>
      <w:r>
        <w:t>n NSO</w:t>
      </w:r>
      <w:r w:rsidRPr="002906FF">
        <w:t xml:space="preserve"> (</w:t>
      </w:r>
      <w:r>
        <w:t>Section 22, Attachment E), no less than 150 days before the date on which the Mothballed Generation Resource is to be suspended indefinitely or retired and decommissioned.</w:t>
      </w:r>
    </w:p>
    <w:p w14:paraId="5AE92508" w14:textId="77777777" w:rsidR="003318B3" w:rsidRPr="005C6723" w:rsidRDefault="003318B3" w:rsidP="003318B3">
      <w:pPr>
        <w:pStyle w:val="List"/>
        <w:rPr>
          <w:iCs/>
        </w:rPr>
      </w:pPr>
      <w:r w:rsidRPr="002361EB">
        <w:rPr>
          <w:iCs/>
        </w:rPr>
        <w:t>(</w:t>
      </w:r>
      <w:r>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Pr="00580B41">
        <w:rPr>
          <w:b/>
          <w:vertAlign w:val="superscript"/>
        </w:rPr>
        <w:t>st</w:t>
      </w:r>
      <w:r w:rsidRPr="002361EB">
        <w:rPr>
          <w:iCs/>
        </w:rPr>
        <w:t xml:space="preserve"> or later than September 30</w:t>
      </w:r>
      <w:r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Pr="00580B41">
        <w:rPr>
          <w:b/>
          <w:vertAlign w:val="superscript"/>
        </w:rPr>
        <w:t>st</w:t>
      </w:r>
      <w:r w:rsidRPr="0046029C">
        <w:rPr>
          <w:iCs/>
        </w:rPr>
        <w:t xml:space="preserve"> or </w:t>
      </w:r>
      <w:r w:rsidRPr="00186042">
        <w:rPr>
          <w:iCs/>
        </w:rPr>
        <w:t>later than September 30</w:t>
      </w:r>
      <w:r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3D3E9B1E" w14:textId="77777777" w:rsidR="003318B3" w:rsidRPr="00E120DA" w:rsidRDefault="003318B3" w:rsidP="003318B3">
      <w:pPr>
        <w:spacing w:after="240"/>
        <w:ind w:left="720" w:hanging="720"/>
        <w:rPr>
          <w:iCs/>
        </w:rPr>
      </w:pPr>
      <w:r>
        <w:t>(11)</w:t>
      </w:r>
      <w:r>
        <w:tab/>
        <w:t>If ERCOT and the Resource Entity or QSE cannot reach a mutual agreement to make the Mothballed Generation Resource operating under a Seasonal Operation Period available earlier than June 1</w:t>
      </w:r>
      <w:r w:rsidRPr="00580B41">
        <w:rPr>
          <w:b/>
          <w:vertAlign w:val="superscript"/>
        </w:rPr>
        <w:t>st</w:t>
      </w:r>
      <w:r>
        <w:t xml:space="preserve"> or later than September 30</w:t>
      </w:r>
      <w:r w:rsidRPr="00580B41">
        <w:rPr>
          <w:b/>
          <w:vertAlign w:val="superscript"/>
        </w:rPr>
        <w:t>th</w:t>
      </w:r>
      <w:r>
        <w:t xml:space="preserve"> of any given calendar year, then ERCOT may exercise its ability to bring the </w:t>
      </w:r>
      <w:r w:rsidRPr="00085C3B">
        <w:t>Mothballed Generation</w:t>
      </w:r>
      <w:r>
        <w:t xml:space="preserve"> Resource operating under a Seasonal Operating Period into the market under an RMR Agreement pursuant to paragraph (4) of Section 6.5.1.1, ERCOT Control Area Authority.</w:t>
      </w:r>
    </w:p>
    <w:p w14:paraId="25D1A75D" w14:textId="77777777" w:rsidR="003318B3" w:rsidRDefault="003318B3" w:rsidP="003318B3">
      <w:pPr>
        <w:pStyle w:val="List"/>
      </w:pPr>
      <w:r>
        <w:t>(12)</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770E6FFA" w14:textId="77777777" w:rsidR="003318B3" w:rsidRDefault="003318B3" w:rsidP="003318B3">
      <w:pPr>
        <w:pStyle w:val="List"/>
      </w:pPr>
      <w:r>
        <w:t>(13)</w:t>
      </w:r>
      <w:r>
        <w:tab/>
        <w:t>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7FEAB7D0" w14:textId="77777777" w:rsidR="003318B3" w:rsidRPr="000C3BEE" w:rsidRDefault="003318B3" w:rsidP="003318B3">
      <w:pPr>
        <w:spacing w:after="240"/>
        <w:ind w:left="720" w:hanging="720"/>
      </w:pPr>
      <w:r w:rsidRPr="000C3BEE">
        <w:t>(14)</w:t>
      </w:r>
      <w:r w:rsidRPr="000C3BEE">
        <w:tab/>
        <w:t xml:space="preserve">Before retiring and decommissioning either a Mothballed Generation Resource </w:t>
      </w:r>
      <w:r>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6A9A9947" w14:textId="77777777" w:rsidR="003318B3" w:rsidRDefault="003318B3" w:rsidP="003318B3">
      <w:pPr>
        <w:pStyle w:val="List"/>
      </w:pPr>
      <w:r w:rsidRPr="00FA1244">
        <w:rPr>
          <w:iCs/>
        </w:rPr>
        <w:t>(</w:t>
      </w:r>
      <w:r>
        <w:rPr>
          <w:iCs/>
        </w:rPr>
        <w:t>15</w:t>
      </w:r>
      <w:r w:rsidRPr="00FA1244">
        <w:rPr>
          <w:iCs/>
        </w:rPr>
        <w:t>)</w:t>
      </w:r>
      <w:r w:rsidRPr="00FA1244">
        <w:rPr>
          <w:iCs/>
        </w:rPr>
        <w:tab/>
      </w:r>
      <w:r w:rsidRPr="002622B4">
        <w:t xml:space="preserve">If a Generation Resource is designated as decommissioned and retired </w:t>
      </w:r>
      <w:r>
        <w:t>pursuant to any of the above provisions</w:t>
      </w:r>
      <w:r w:rsidRPr="002622B4">
        <w:t xml:space="preserve">, ERCOT will permanently remove the Generation Resource from the ERCOT registration systems in accordance with Section 3.10.1.  </w:t>
      </w:r>
      <w:r>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w:t>
      </w:r>
      <w:r w:rsidRPr="002622B4">
        <w:lastRenderedPageBreak/>
        <w:t xml:space="preserve">and must follow the </w:t>
      </w:r>
      <w:r>
        <w:rPr>
          <w:bCs/>
        </w:rPr>
        <w:t>Generator</w:t>
      </w:r>
      <w:r w:rsidRPr="001E3400">
        <w:rPr>
          <w:bCs/>
        </w:rPr>
        <w:t xml:space="preserve"> Interconnection or </w:t>
      </w:r>
      <w:r w:rsidRPr="00C74291">
        <w:rPr>
          <w:bCs/>
        </w:rPr>
        <w:t xml:space="preserve"> </w:t>
      </w:r>
      <w:r>
        <w:rPr>
          <w:bCs/>
        </w:rPr>
        <w:t xml:space="preserve">Modification </w:t>
      </w:r>
      <w:r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47F7163A" w14:textId="77777777" w:rsidR="003318B3" w:rsidRDefault="003318B3" w:rsidP="003318B3">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6D1C9C50" w14:textId="77777777" w:rsidR="003318B3" w:rsidRDefault="003318B3" w:rsidP="003318B3">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7DA5A2D1" w14:textId="77777777" w:rsidR="003318B3" w:rsidRDefault="003318B3" w:rsidP="003318B3">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56643292" w14:textId="77777777" w:rsidR="003318B3" w:rsidRDefault="003318B3" w:rsidP="003318B3">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5CF4F49D" w14:textId="77777777" w:rsidR="003318B3" w:rsidRPr="00AE0E6D" w:rsidRDefault="003318B3" w:rsidP="003318B3">
      <w:pPr>
        <w:pStyle w:val="H4"/>
        <w:ind w:left="1267" w:hanging="1267"/>
        <w:rPr>
          <w:b w:val="0"/>
        </w:rPr>
      </w:pPr>
      <w:bookmarkStart w:id="135" w:name="_Toc144691983"/>
      <w:bookmarkStart w:id="136" w:name="_Toc204048594"/>
      <w:bookmarkStart w:id="137" w:name="_Toc400526208"/>
      <w:bookmarkStart w:id="138" w:name="_Toc405534526"/>
      <w:bookmarkStart w:id="139" w:name="_Toc406570539"/>
      <w:bookmarkStart w:id="140" w:name="_Toc410910691"/>
      <w:bookmarkStart w:id="141" w:name="_Toc411841119"/>
      <w:bookmarkStart w:id="142" w:name="_Toc422147081"/>
      <w:bookmarkStart w:id="143" w:name="_Toc433020677"/>
      <w:bookmarkStart w:id="144" w:name="_Toc437262118"/>
      <w:bookmarkStart w:id="145" w:name="_Toc478375295"/>
      <w:bookmarkStart w:id="146" w:name="_Toc91055197"/>
      <w:r w:rsidRPr="00AE0E6D">
        <w:t>3.14.1.10</w:t>
      </w:r>
      <w:r w:rsidRPr="00AE0E6D">
        <w:tab/>
        <w:t>Eligible Costs</w:t>
      </w:r>
      <w:bookmarkEnd w:id="135"/>
      <w:bookmarkEnd w:id="136"/>
      <w:bookmarkEnd w:id="137"/>
      <w:bookmarkEnd w:id="138"/>
      <w:bookmarkEnd w:id="139"/>
      <w:bookmarkEnd w:id="140"/>
      <w:bookmarkEnd w:id="141"/>
      <w:bookmarkEnd w:id="142"/>
      <w:bookmarkEnd w:id="143"/>
      <w:bookmarkEnd w:id="144"/>
      <w:bookmarkEnd w:id="145"/>
      <w:bookmarkEnd w:id="146"/>
    </w:p>
    <w:p w14:paraId="3C590241" w14:textId="77777777" w:rsidR="003318B3" w:rsidRDefault="003318B3" w:rsidP="003318B3">
      <w:pPr>
        <w:pStyle w:val="List"/>
      </w:pPr>
      <w:r>
        <w:t>(1)</w:t>
      </w:r>
      <w:r>
        <w:tab/>
        <w:t xml:space="preserve">“Eligible Costs” are costs that would be incurred by the RMR Unit owner to provide the RMR Service, excluding fuel costs or other costs the RMR Unit would have incurred anyway had it been mothballed or shut down.  </w:t>
      </w:r>
    </w:p>
    <w:p w14:paraId="3DB83B93" w14:textId="77777777" w:rsidR="003318B3" w:rsidRDefault="003318B3" w:rsidP="00546992">
      <w:pPr>
        <w:spacing w:after="240"/>
        <w:ind w:left="1440" w:hanging="720"/>
      </w:pPr>
      <w:r>
        <w:lastRenderedPageBreak/>
        <w:t>(a)</w:t>
      </w:r>
      <w:r>
        <w:tab/>
        <w:t>Examples of Eligible Costs include the following to the extent they each meet the standard for eligibility:</w:t>
      </w:r>
    </w:p>
    <w:p w14:paraId="5FD24693" w14:textId="77777777" w:rsidR="003318B3" w:rsidRDefault="003318B3" w:rsidP="00546992">
      <w:pPr>
        <w:spacing w:after="240"/>
        <w:ind w:left="2160" w:hanging="720"/>
      </w:pPr>
      <w:r>
        <w:t>(i)</w:t>
      </w:r>
      <w:r>
        <w:tab/>
        <w:t>Direct labor to operate the RMR Unit during the term of the RMR Agreement;</w:t>
      </w:r>
    </w:p>
    <w:p w14:paraId="20EA5CE1" w14:textId="77777777" w:rsidR="003318B3" w:rsidRDefault="003318B3" w:rsidP="00546992">
      <w:pPr>
        <w:spacing w:after="240"/>
        <w:ind w:left="2160" w:hanging="720"/>
      </w:pPr>
      <w:r>
        <w:t>(ii)</w:t>
      </w:r>
      <w:r>
        <w:tab/>
        <w:t>Materials and supplies directly consumed or used in operation of the RMR Unit during the term of the RMR Agreement;</w:t>
      </w:r>
    </w:p>
    <w:p w14:paraId="59F9F7A8" w14:textId="77777777" w:rsidR="003318B3" w:rsidRDefault="003318B3" w:rsidP="00546992">
      <w:pPr>
        <w:spacing w:after="240"/>
        <w:ind w:left="2160" w:hanging="720"/>
      </w:pPr>
      <w:r>
        <w:t>(iii)</w:t>
      </w:r>
      <w:r>
        <w:tab/>
        <w:t>Services necessary to operate the RMR Unit during the term of the RMR Agreement;</w:t>
      </w:r>
    </w:p>
    <w:p w14:paraId="659ED2A7" w14:textId="77777777" w:rsidR="003318B3" w:rsidRDefault="003318B3" w:rsidP="00546992">
      <w:pPr>
        <w:spacing w:after="240"/>
        <w:ind w:left="2160" w:hanging="720"/>
      </w:pPr>
      <w:r>
        <w:t>(iv)</w:t>
      </w:r>
      <w:r>
        <w:tab/>
        <w:t>Costs associated with emissions credits used as a direct result of operation of the RMR Unit under direction from ERCOT, or emissions reduction equipment as may be required according to terms of the RMR Agreement;</w:t>
      </w:r>
    </w:p>
    <w:p w14:paraId="19043CB8" w14:textId="77777777" w:rsidR="003318B3" w:rsidRDefault="003318B3" w:rsidP="00546992">
      <w:pPr>
        <w:spacing w:after="240"/>
        <w:ind w:left="2160" w:hanging="720"/>
      </w:pPr>
      <w:r>
        <w:t>(v)</w:t>
      </w:r>
      <w:r>
        <w:tab/>
        <w:t>Costs associated with maintenance:</w:t>
      </w:r>
    </w:p>
    <w:p w14:paraId="529A0F79" w14:textId="77777777" w:rsidR="003318B3" w:rsidRDefault="003318B3" w:rsidP="00546992">
      <w:pPr>
        <w:spacing w:after="240"/>
        <w:ind w:left="2880" w:hanging="720"/>
      </w:pPr>
      <w:r>
        <w:t>(A)</w:t>
      </w:r>
      <w:r>
        <w:tab/>
        <w:t xml:space="preserve">Due to required equipment maintenance;  </w:t>
      </w:r>
    </w:p>
    <w:p w14:paraId="7B506A5F" w14:textId="77777777" w:rsidR="003318B3" w:rsidRDefault="003318B3" w:rsidP="00546992">
      <w:pPr>
        <w:spacing w:after="240"/>
        <w:ind w:left="2880" w:hanging="720"/>
      </w:pPr>
      <w:r>
        <w:t>(B)</w:t>
      </w:r>
      <w:r>
        <w:tab/>
        <w:t xml:space="preserve">Due to replacement to alleviate unsafe operating conditions; </w:t>
      </w:r>
    </w:p>
    <w:p w14:paraId="570DC169" w14:textId="77777777" w:rsidR="003318B3" w:rsidRDefault="003318B3" w:rsidP="00546992">
      <w:pPr>
        <w:spacing w:after="240"/>
        <w:ind w:left="2880" w:hanging="720"/>
      </w:pPr>
      <w:r>
        <w:t>(C)</w:t>
      </w:r>
      <w:r>
        <w:tab/>
        <w:t xml:space="preserve">Due to regulatory requirements, with compliance dates during the term of the RMR Agreement (any such compliance dates and requirements shall be explicitly defined in the RMR Agreement); or </w:t>
      </w:r>
    </w:p>
    <w:p w14:paraId="45C1BF92" w14:textId="77777777" w:rsidR="003318B3" w:rsidRDefault="003318B3" w:rsidP="00546992">
      <w:pPr>
        <w:spacing w:after="240"/>
        <w:ind w:left="2880" w:hanging="720"/>
      </w:pPr>
      <w:r>
        <w:t>(D)</w:t>
      </w:r>
      <w:r>
        <w:tab/>
        <w:t>To ensure the ability to operate the RMR Unit consistent with Good Utility Practice;</w:t>
      </w:r>
    </w:p>
    <w:p w14:paraId="34DF297E" w14:textId="77777777" w:rsidR="003318B3" w:rsidRDefault="003318B3" w:rsidP="00546992">
      <w:pPr>
        <w:spacing w:after="240"/>
        <w:ind w:left="2160" w:hanging="720"/>
      </w:pPr>
      <w:r>
        <w:t>(vi)</w:t>
      </w:r>
      <w:r>
        <w:tab/>
        <w:t>Reservation and transportation costs associated with firm fuel supplies not recovered under Section 6.6.6.2, RMR Payment for Energy;</w:t>
      </w:r>
    </w:p>
    <w:p w14:paraId="70479E5D" w14:textId="77777777" w:rsidR="003318B3" w:rsidRDefault="003318B3" w:rsidP="00546992">
      <w:pPr>
        <w:spacing w:after="240"/>
        <w:ind w:left="2160" w:hanging="720"/>
      </w:pPr>
      <w:r>
        <w:t>(vii)</w:t>
      </w:r>
      <w:r>
        <w:tab/>
        <w:t>Property taxes and other taxes attributable to continuing to operate the RMR Unit during the term of the RMR Agreement;</w:t>
      </w:r>
    </w:p>
    <w:p w14:paraId="06933C97" w14:textId="77777777" w:rsidR="003318B3" w:rsidRPr="0089588F" w:rsidRDefault="003318B3" w:rsidP="003318B3">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988286C" w14:textId="77777777" w:rsidR="003318B3" w:rsidRPr="0089588F" w:rsidRDefault="003318B3" w:rsidP="003318B3">
      <w:pPr>
        <w:spacing w:after="240"/>
        <w:ind w:left="2160" w:hanging="720"/>
      </w:pPr>
      <w:r w:rsidRPr="0089588F">
        <w:t>(ix)</w:t>
      </w:r>
      <w:r w:rsidRPr="0089588F">
        <w:tab/>
        <w:t>Costs based on a long-term service agreement (LTSA), provided that:</w:t>
      </w:r>
    </w:p>
    <w:p w14:paraId="5783A095" w14:textId="77777777" w:rsidR="003318B3" w:rsidRPr="0089588F" w:rsidRDefault="003318B3" w:rsidP="003318B3">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6FB45CCD" w14:textId="77777777" w:rsidR="003318B3" w:rsidRPr="0089588F" w:rsidRDefault="003318B3" w:rsidP="003318B3">
      <w:pPr>
        <w:spacing w:after="240"/>
        <w:ind w:left="2880" w:hanging="720"/>
      </w:pPr>
      <w:r w:rsidRPr="0089588F">
        <w:lastRenderedPageBreak/>
        <w:t>(B)</w:t>
      </w:r>
      <w:r w:rsidRPr="0089588F">
        <w:tab/>
        <w:t>The cost of each component is specifically set by the LTSA;</w:t>
      </w:r>
    </w:p>
    <w:p w14:paraId="75591B28" w14:textId="77777777" w:rsidR="003318B3" w:rsidRPr="0089588F" w:rsidRDefault="003318B3" w:rsidP="003318B3">
      <w:pPr>
        <w:spacing w:after="240"/>
        <w:ind w:left="2880" w:hanging="720"/>
      </w:pPr>
      <w:r w:rsidRPr="0089588F">
        <w:t>(C)</w:t>
      </w:r>
      <w:r w:rsidRPr="0089588F">
        <w:tab/>
        <w:t>ERCOT must be able to verify the incremental or variable maintenance costs ($/MWh) or ($/start) described in the LTSA; and</w:t>
      </w:r>
    </w:p>
    <w:p w14:paraId="7673C2F1" w14:textId="77777777" w:rsidR="003318B3" w:rsidRPr="0089588F" w:rsidRDefault="003318B3" w:rsidP="003318B3">
      <w:pPr>
        <w:spacing w:after="240"/>
        <w:ind w:left="2880" w:hanging="720"/>
      </w:pPr>
      <w:r w:rsidRPr="0089588F">
        <w:t>(D)</w:t>
      </w:r>
      <w:r w:rsidRPr="0089588F">
        <w:tab/>
        <w:t>The LTSA is in effect during the term of the RMR Agreement and available to ERCOT for review; and</w:t>
      </w:r>
    </w:p>
    <w:p w14:paraId="520A89AA" w14:textId="70E8EFBF" w:rsidR="003318B3" w:rsidRPr="0089588F" w:rsidRDefault="003318B3" w:rsidP="003318B3">
      <w:pPr>
        <w:spacing w:after="240"/>
        <w:ind w:left="2160" w:hanging="720"/>
      </w:pPr>
      <w:r w:rsidRPr="0089588F">
        <w:t>(x)</w:t>
      </w:r>
      <w:r w:rsidRPr="0089588F">
        <w:tab/>
        <w:t>Non-fuel costs to return a mothballed RMR Unit</w:t>
      </w:r>
      <w:ins w:id="147" w:author="ERCOT" w:date="2022-02-08T12:48:00Z">
        <w:r w:rsidR="00FC79DB">
          <w:t>, or a</w:t>
        </w:r>
      </w:ins>
      <w:ins w:id="148" w:author="ERCOT" w:date="2022-02-08T12:49:00Z">
        <w:r w:rsidR="003851BD">
          <w:t>n RMR</w:t>
        </w:r>
      </w:ins>
      <w:ins w:id="149" w:author="ERCOT" w:date="2022-02-08T12:48:00Z">
        <w:r w:rsidR="00FC79DB">
          <w:t xml:space="preserve"> unit that </w:t>
        </w:r>
      </w:ins>
      <w:ins w:id="150" w:author="ERCOT" w:date="2022-02-08T12:49:00Z">
        <w:r w:rsidR="003851BD">
          <w:t xml:space="preserve">had </w:t>
        </w:r>
      </w:ins>
      <w:ins w:id="151" w:author="ERCOT" w:date="2022-02-08T12:48:00Z">
        <w:r w:rsidR="00FC79DB">
          <w:t>ceased operations</w:t>
        </w:r>
      </w:ins>
      <w:ins w:id="152" w:author="ERCOT" w:date="2022-08-15T14:43:00Z">
        <w:r w:rsidR="00084414">
          <w:t xml:space="preserve"> permanently </w:t>
        </w:r>
      </w:ins>
      <w:ins w:id="153" w:author="ERCOT" w:date="2022-02-08T12:48:00Z">
        <w:r w:rsidR="00FC79DB">
          <w:t>due to a Forced Outage,</w:t>
        </w:r>
      </w:ins>
      <w:r w:rsidRPr="0089588F">
        <w:t xml:space="preserve"> to service provided that: </w:t>
      </w:r>
    </w:p>
    <w:p w14:paraId="7950312C" w14:textId="77777777" w:rsidR="003318B3" w:rsidRPr="0089588F" w:rsidRDefault="003318B3" w:rsidP="003318B3">
      <w:pPr>
        <w:spacing w:after="240"/>
        <w:ind w:left="2880" w:hanging="720"/>
      </w:pPr>
      <w:r w:rsidRPr="0089588F">
        <w:t>(A)</w:t>
      </w:r>
      <w:r w:rsidRPr="0089588F">
        <w:tab/>
        <w:t xml:space="preserve">The costs were incurred between the effective date of the RMR Agreement and the termination date of the RMR Agreement; and </w:t>
      </w:r>
    </w:p>
    <w:p w14:paraId="147B4CD7" w14:textId="62594B9D" w:rsidR="003318B3" w:rsidRDefault="003318B3" w:rsidP="003318B3">
      <w:pPr>
        <w:spacing w:after="240"/>
        <w:ind w:left="2880" w:hanging="720"/>
      </w:pPr>
      <w:r>
        <w:t>(</w:t>
      </w:r>
      <w:r w:rsidRPr="0089588F">
        <w:t>B)</w:t>
      </w:r>
      <w:r w:rsidRPr="0089588F">
        <w:tab/>
        <w:t xml:space="preserve">The costs do not include costs the RMR Unit </w:t>
      </w:r>
      <w:ins w:id="154" w:author="ERCOT" w:date="2022-08-15T15:04:00Z">
        <w:r w:rsidR="00D45CF8">
          <w:t xml:space="preserve">owner </w:t>
        </w:r>
      </w:ins>
      <w:r w:rsidRPr="0089588F">
        <w:t xml:space="preserve">would have incurred had </w:t>
      </w:r>
      <w:del w:id="155" w:author="ERCOT" w:date="2022-08-15T15:04:00Z">
        <w:r w:rsidRPr="0089588F" w:rsidDel="00D45CF8">
          <w:delText>it</w:delText>
        </w:r>
      </w:del>
      <w:ins w:id="156" w:author="ERCOT" w:date="2022-08-15T15:04:00Z">
        <w:r w:rsidR="00D45CF8">
          <w:t>the RMR Unit</w:t>
        </w:r>
      </w:ins>
      <w:r w:rsidR="00D45CF8">
        <w:t xml:space="preserve"> </w:t>
      </w:r>
      <w:r w:rsidRPr="0089588F">
        <w:t>remained mothballed</w:t>
      </w:r>
      <w:ins w:id="157" w:author="ERCOT" w:date="2022-08-15T15:04:00Z">
        <w:r w:rsidR="00D45CF8">
          <w:t xml:space="preserve"> or under Forced Outage</w:t>
        </w:r>
      </w:ins>
      <w:r w:rsidRPr="0089588F">
        <w:t>.</w:t>
      </w:r>
    </w:p>
    <w:p w14:paraId="593F7E4A" w14:textId="77777777" w:rsidR="003318B3" w:rsidRDefault="003318B3" w:rsidP="00F46B7A">
      <w:pPr>
        <w:pStyle w:val="List"/>
        <w:ind w:left="1440"/>
      </w:pPr>
      <w:r>
        <w:t>(b)</w:t>
      </w:r>
      <w:r>
        <w:tab/>
        <w:t>Examples of costs not included as Eligible Costs are:</w:t>
      </w:r>
    </w:p>
    <w:p w14:paraId="73DCC0D6" w14:textId="77777777" w:rsidR="003318B3" w:rsidRDefault="003318B3" w:rsidP="00F46B7A">
      <w:pPr>
        <w:pStyle w:val="List2"/>
        <w:ind w:left="2160"/>
      </w:pPr>
      <w:r>
        <w:t>(i)</w:t>
      </w:r>
      <w:r>
        <w:tab/>
        <w:t>Depreciation expense, return on equity, and debt and interest costs;</w:t>
      </w:r>
    </w:p>
    <w:p w14:paraId="76DEB76B" w14:textId="77777777" w:rsidR="003318B3" w:rsidRDefault="003318B3" w:rsidP="00F46B7A">
      <w:pPr>
        <w:pStyle w:val="List2"/>
        <w:ind w:left="2160"/>
      </w:pPr>
      <w:r>
        <w:t>(ii)</w:t>
      </w:r>
      <w:r>
        <w:tab/>
        <w:t>Property taxes and other taxes not attributable to continuing to operate the RMR Unit;</w:t>
      </w:r>
    </w:p>
    <w:p w14:paraId="592F7071" w14:textId="77777777" w:rsidR="003318B3" w:rsidRDefault="003318B3" w:rsidP="00F46B7A">
      <w:pPr>
        <w:pStyle w:val="List2"/>
        <w:ind w:left="2160"/>
      </w:pPr>
      <w:r>
        <w:t>(iii)</w:t>
      </w:r>
      <w:r>
        <w:tab/>
        <w:t xml:space="preserve">Income taxes of the RMR Unit owner or operator; </w:t>
      </w:r>
    </w:p>
    <w:p w14:paraId="0BF98089" w14:textId="77777777" w:rsidR="003318B3" w:rsidRDefault="003318B3" w:rsidP="00F46B7A">
      <w:pPr>
        <w:pStyle w:val="List2"/>
        <w:ind w:left="2160"/>
      </w:pPr>
      <w:r>
        <w:t>(iv)</w:t>
      </w:r>
      <w:r>
        <w:tab/>
        <w:t>Labor and material costs associated with other, non-RMR Generation Resources at the same facility;</w:t>
      </w:r>
    </w:p>
    <w:p w14:paraId="7DC4C74E" w14:textId="77777777" w:rsidR="003318B3" w:rsidRPr="0089588F" w:rsidRDefault="003318B3" w:rsidP="003318B3">
      <w:pPr>
        <w:spacing w:after="240"/>
        <w:ind w:left="2160" w:hanging="720"/>
      </w:pPr>
      <w:r w:rsidRPr="0089588F">
        <w:t>(v)</w:t>
      </w:r>
      <w:r w:rsidRPr="0089588F">
        <w:tab/>
        <w:t>Cost of parts inventory not used by the RMR Unit during the term of the Agreement;</w:t>
      </w:r>
    </w:p>
    <w:p w14:paraId="011EFCBE" w14:textId="77777777" w:rsidR="003318B3" w:rsidRPr="0089588F" w:rsidRDefault="003318B3" w:rsidP="003318B3">
      <w:pPr>
        <w:spacing w:after="240"/>
        <w:ind w:left="2160" w:hanging="720"/>
      </w:pPr>
      <w:r w:rsidRPr="0089588F">
        <w:t>(vi)</w:t>
      </w:r>
      <w:r w:rsidRPr="0089588F">
        <w:tab/>
        <w:t>Costs attributed to other Resources in the power generation station; and</w:t>
      </w:r>
    </w:p>
    <w:p w14:paraId="1CD2ACD0" w14:textId="13856B3D" w:rsidR="003318B3" w:rsidRDefault="003318B3" w:rsidP="00F46B7A">
      <w:pPr>
        <w:pStyle w:val="List2"/>
        <w:ind w:left="2160"/>
      </w:pPr>
      <w:r>
        <w:t>(vii)</w:t>
      </w:r>
      <w:r>
        <w:tab/>
        <w:t>Any other costs the Resource Entity that owns the RMR Unit would have incurred even if the RMR Unit had been mothballed or shutdown.</w:t>
      </w:r>
    </w:p>
    <w:p w14:paraId="6F1B7A62" w14:textId="0EEB56D2" w:rsidR="0044506C" w:rsidRDefault="0044506C" w:rsidP="00546992">
      <w:pPr>
        <w:jc w:val="center"/>
        <w:rPr>
          <w:b/>
          <w:sz w:val="36"/>
          <w:szCs w:val="36"/>
        </w:rPr>
      </w:pPr>
      <w:r>
        <w:rPr>
          <w:b/>
          <w:sz w:val="36"/>
        </w:rPr>
        <w:t>ERCOT Nodal Protocols</w:t>
      </w:r>
    </w:p>
    <w:p w14:paraId="0C33064E" w14:textId="77777777" w:rsidR="0044506C" w:rsidRDefault="0044506C" w:rsidP="0044506C">
      <w:pPr>
        <w:jc w:val="center"/>
        <w:rPr>
          <w:b/>
          <w:sz w:val="36"/>
        </w:rPr>
      </w:pPr>
    </w:p>
    <w:p w14:paraId="1C8585D3" w14:textId="77777777" w:rsidR="0044506C" w:rsidRDefault="0044506C" w:rsidP="0044506C">
      <w:pPr>
        <w:jc w:val="center"/>
        <w:rPr>
          <w:b/>
          <w:sz w:val="36"/>
        </w:rPr>
      </w:pPr>
      <w:r>
        <w:rPr>
          <w:b/>
          <w:sz w:val="36"/>
        </w:rPr>
        <w:t>Section 22</w:t>
      </w:r>
    </w:p>
    <w:p w14:paraId="496BBEED" w14:textId="77777777" w:rsidR="0044506C" w:rsidRDefault="0044506C" w:rsidP="0044506C">
      <w:pPr>
        <w:jc w:val="center"/>
        <w:rPr>
          <w:b/>
          <w:sz w:val="36"/>
          <w:szCs w:val="36"/>
        </w:rPr>
      </w:pPr>
    </w:p>
    <w:p w14:paraId="45886AAE" w14:textId="77777777" w:rsidR="0044506C" w:rsidRDefault="0044506C" w:rsidP="0044506C">
      <w:pPr>
        <w:spacing w:after="240"/>
        <w:jc w:val="center"/>
        <w:rPr>
          <w:b/>
          <w:sz w:val="36"/>
          <w:szCs w:val="36"/>
        </w:rPr>
      </w:pPr>
      <w:r>
        <w:rPr>
          <w:b/>
          <w:sz w:val="36"/>
          <w:szCs w:val="36"/>
        </w:rPr>
        <w:t>Attachment E:  Notification of Suspension of Operations</w:t>
      </w:r>
    </w:p>
    <w:p w14:paraId="078EE18A" w14:textId="558B9E08" w:rsidR="0044506C" w:rsidRDefault="0044506C" w:rsidP="0044506C">
      <w:pPr>
        <w:tabs>
          <w:tab w:val="left" w:pos="2342"/>
          <w:tab w:val="center" w:pos="4680"/>
        </w:tabs>
        <w:outlineLvl w:val="0"/>
        <w:rPr>
          <w:b/>
        </w:rPr>
      </w:pPr>
      <w:r>
        <w:rPr>
          <w:b/>
        </w:rPr>
        <w:lastRenderedPageBreak/>
        <w:tab/>
      </w:r>
      <w:r>
        <w:rPr>
          <w:b/>
        </w:rPr>
        <w:tab/>
      </w:r>
      <w:del w:id="158" w:author="ERCOT">
        <w:r w:rsidDel="00330F01">
          <w:rPr>
            <w:b/>
          </w:rPr>
          <w:delText>February 12, 2020</w:delText>
        </w:r>
      </w:del>
      <w:ins w:id="159" w:author="ERCOT" w:date="2022-08-15T15:05:00Z">
        <w:r w:rsidR="00D45CF8">
          <w:rPr>
            <w:b/>
          </w:rPr>
          <w:t>TBD</w:t>
        </w:r>
      </w:ins>
    </w:p>
    <w:p w14:paraId="0F6F2CD9" w14:textId="62FB5936" w:rsidR="00E1555D" w:rsidRDefault="00952CDB" w:rsidP="0044506C">
      <w:pPr>
        <w:pStyle w:val="Title"/>
        <w:kinsoku w:val="0"/>
        <w:overflowPunct w:val="0"/>
        <w:spacing w:before="260" w:line="468" w:lineRule="auto"/>
        <w:ind w:left="2859" w:right="2873"/>
        <w:rPr>
          <w:b w:val="0"/>
          <w:bCs w:val="0"/>
          <w:sz w:val="13"/>
          <w:szCs w:val="13"/>
        </w:rPr>
      </w:pPr>
      <w:r>
        <w:rPr>
          <w:noProof/>
        </w:rPr>
        <mc:AlternateContent>
          <mc:Choice Requires="wps">
            <w:drawing>
              <wp:anchor distT="0" distB="0" distL="0" distR="0" simplePos="0" relativeHeight="251657728" behindDoc="0" locked="0" layoutInCell="0" allowOverlap="1" wp14:anchorId="2F868A2B" wp14:editId="2FDA40F9">
                <wp:simplePos x="0" y="0"/>
                <wp:positionH relativeFrom="page">
                  <wp:posOffset>903605</wp:posOffset>
                </wp:positionH>
                <wp:positionV relativeFrom="paragraph">
                  <wp:posOffset>113665</wp:posOffset>
                </wp:positionV>
                <wp:extent cx="5963920" cy="10160"/>
                <wp:effectExtent l="0" t="1270" r="0" b="0"/>
                <wp:wrapTopAndBottom/>
                <wp:docPr id="1"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63920" cy="10160"/>
                        </a:xfrm>
                        <a:custGeom>
                          <a:avLst/>
                          <a:gdLst>
                            <a:gd name="T0" fmla="*/ 9392 w 9392"/>
                            <a:gd name="T1" fmla="*/ 0 h 16"/>
                            <a:gd name="T2" fmla="*/ 0 w 9392"/>
                            <a:gd name="T3" fmla="*/ 0 h 16"/>
                            <a:gd name="T4" fmla="*/ 0 w 9392"/>
                            <a:gd name="T5" fmla="*/ 16 h 16"/>
                            <a:gd name="T6" fmla="*/ 9392 w 9392"/>
                            <a:gd name="T7" fmla="*/ 16 h 16"/>
                            <a:gd name="T8" fmla="*/ 9392 w 9392"/>
                            <a:gd name="T9" fmla="*/ 0 h 16"/>
                          </a:gdLst>
                          <a:ahLst/>
                          <a:cxnLst>
                            <a:cxn ang="0">
                              <a:pos x="T0" y="T1"/>
                            </a:cxn>
                            <a:cxn ang="0">
                              <a:pos x="T2" y="T3"/>
                            </a:cxn>
                            <a:cxn ang="0">
                              <a:pos x="T4" y="T5"/>
                            </a:cxn>
                            <a:cxn ang="0">
                              <a:pos x="T6" y="T7"/>
                            </a:cxn>
                            <a:cxn ang="0">
                              <a:pos x="T8" y="T9"/>
                            </a:cxn>
                          </a:cxnLst>
                          <a:rect l="0" t="0" r="r" b="b"/>
                          <a:pathLst>
                            <a:path w="9392" h="16">
                              <a:moveTo>
                                <a:pt x="9392" y="0"/>
                              </a:moveTo>
                              <a:lnTo>
                                <a:pt x="0" y="0"/>
                              </a:lnTo>
                              <a:lnTo>
                                <a:pt x="0" y="16"/>
                              </a:lnTo>
                              <a:lnTo>
                                <a:pt x="9392" y="16"/>
                              </a:lnTo>
                              <a:lnTo>
                                <a:pt x="93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3CA49" id="Freeform 18" o:spid="_x0000_s1026" style="position:absolute;margin-left:71.15pt;margin-top:8.95pt;width:469.6pt;height:.8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9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ywuxwIAADMHAAAOAAAAZHJzL2Uyb0RvYy54bWysVV1v0zAUfUfiP1h+RGJJuraj0dIJbRpC&#10;GgNp5Qe4jtNEOLax3abj13Ov87G0dKhC5CGxc4+v7z3HObm+2deS7IR1lVYZTS5iSoTiOq/UJqPf&#10;V/fvP1DiPFM5k1qJjD4LR2+Wb99cNyYVE11qmQtLIIlyaWMyWnpv0ihyvBQ1cxfaCAXBQtuaeZja&#10;TZRb1kD2WkaTOJ5Hjba5sZoL5+DtXRuky5C/KAT3X4vCCU9kRqE2H+423Nd4j5bXLN1YZsqKd2Ww&#10;f6iiZpWCTYdUd8wzsrXVH6nqilvtdOEvuK4jXRQVF6EH6CaJj7p5KpkRoRcgx5mBJvf/0vLH3ZP5&#10;ZrF0Zx40/+GAkagxLh0iOHGAIevmi85BQ7b1OjS7L2yNK6ENsg+cPg+cir0nHF7OFvPLxQSo5xBL&#10;4mQeOI9Y2i/mW+c/CR0Ssd2D860kOYwCoTlRrIZdV5CjqCWo8y4iC8hJmvDoJBxgyQgWk5Ik82PE&#10;5ABxOsvlAeZUlukB4nSW2QiTzE8WMx9B/tLV1Qj2Sib40s7hZzGCvfADgmx6ylnZq8D3qpMBRoTh&#10;Nx0H5Y12qDhqArKuEqQYUgAKNXsFDLwj+PIsMNCL4NlZYCARwVdngYEnBC/G4Lb2rlcLrnHsF5YS&#10;8Is1rmGpYR4p6oekyShKR0kJR3weCKr1Tqx0QHhkqo3Dvv3xfwFINQa2jPaoPtY/TUjWYtqDDZX3&#10;wf7ZgoYdz8Ud78mldqLVFRsOAg+dI2GjD9dpWeX3lZTYsbOb9a20ZMfQdMPVcX0Ak+GsKI3L2m3w&#10;TfAetBu0cJeudf4M1mN169zwp4FBqe0vShpw7Yy6n1tmBSXyswJbXCTTKbDjw2Q6u0LjsePIehxh&#10;ikOqjHoKZxuHt779NWyNrTYl7JQEMZX+CJZXVGhNob62qm4Czhy46f4iaP3jeUC9/OuWvwEAAP//&#10;AwBQSwMEFAAGAAgAAAAhAPDv4SfhAAAACgEAAA8AAABkcnMvZG93bnJldi54bWxMj0FPwkAQhe8m&#10;/IfNkHiTLQhSareEmBiMiglVD96W7tg2dmeb7hbqv2c46e29zJc376XrwTbiiJ2vHSmYTiIQSIUz&#10;NZUKPt4fb2IQPmgyunGECn7RwzobXaU6Me5EezzmoRQcQj7RCqoQ2kRKX1RotZ+4Folv366zOrDt&#10;Smk6feJw28hZFN1Jq2viD5Vu8aHC4ifvrQL5vHx92X7tcx/P38Lnbuf6rXtS6no8bO5BBBzCHwyX&#10;+lwdMu50cD0ZLxr289ktoyyWKxAXIIqnCxAHVqsFyCyV/ydkZwAAAP//AwBQSwECLQAUAAYACAAA&#10;ACEAtoM4kv4AAADhAQAAEwAAAAAAAAAAAAAAAAAAAAAAW0NvbnRlbnRfVHlwZXNdLnhtbFBLAQIt&#10;ABQABgAIAAAAIQA4/SH/1gAAAJQBAAALAAAAAAAAAAAAAAAAAC8BAABfcmVscy8ucmVsc1BLAQIt&#10;ABQABgAIAAAAIQCgVywuxwIAADMHAAAOAAAAAAAAAAAAAAAAAC4CAABkcnMvZTJvRG9jLnhtbFBL&#10;AQItABQABgAIAAAAIQDw7+En4QAAAAoBAAAPAAAAAAAAAAAAAAAAACEFAABkcnMvZG93bnJldi54&#10;bWxQSwUGAAAAAAQABADzAAAALwYAAAAA&#10;" o:allowincell="f" path="m9392,l,,,16r9392,l9392,xe" fillcolor="black" stroked="f">
                <v:path arrowok="t" o:connecttype="custom" o:connectlocs="5963920,0;0,0;0,10160;5963920,10160;5963920,0" o:connectangles="0,0,0,0,0"/>
                <w10:wrap type="topAndBottom" anchorx="page"/>
              </v:shape>
            </w:pict>
          </mc:Fallback>
        </mc:AlternateContent>
      </w:r>
    </w:p>
    <w:p w14:paraId="63A4C4F2" w14:textId="77777777" w:rsidR="0050212E" w:rsidRDefault="0050212E" w:rsidP="0050212E">
      <w:pPr>
        <w:pStyle w:val="BodyText"/>
        <w:jc w:val="center"/>
        <w:rPr>
          <w:b/>
          <w:sz w:val="28"/>
          <w:szCs w:val="28"/>
        </w:rPr>
      </w:pPr>
      <w:r>
        <w:rPr>
          <w:b/>
          <w:sz w:val="28"/>
          <w:szCs w:val="28"/>
        </w:rPr>
        <w:t>Notification of Suspension of Operations of a Generation Resource</w:t>
      </w:r>
    </w:p>
    <w:p w14:paraId="432450C7" w14:textId="77777777" w:rsidR="0050212E" w:rsidRDefault="0050212E" w:rsidP="0050212E">
      <w:pPr>
        <w:pStyle w:val="BodyText"/>
        <w:rPr>
          <w:sz w:val="20"/>
        </w:rPr>
      </w:pPr>
      <w:r>
        <w:rPr>
          <w:sz w:val="20"/>
        </w:rPr>
        <w:t xml:space="preserve">This Notification is required for providing notification of any Generation Resource suspension lasting greater than 180 days.  Information may be inserted electronically to expand the reply spaces as necessary.  </w:t>
      </w:r>
    </w:p>
    <w:p w14:paraId="633BCC77" w14:textId="77777777" w:rsidR="0050212E" w:rsidRDefault="0050212E" w:rsidP="0050212E">
      <w:pPr>
        <w:pStyle w:val="BodyText"/>
        <w:rPr>
          <w:sz w:val="20"/>
        </w:rPr>
      </w:pPr>
      <w:r>
        <w:rPr>
          <w:sz w:val="20"/>
        </w:rPr>
        <w:t xml:space="preserve">The Notification must be signed, notarized and delivered to ERCOT.  Delivery may be accomplished via email to </w:t>
      </w:r>
      <w:hyperlink r:id="rId22" w:history="1">
        <w:r>
          <w:rPr>
            <w:rStyle w:val="Hyperlink"/>
            <w:sz w:val="20"/>
          </w:rPr>
          <w:t>MPRegistration@ercot.com</w:t>
        </w:r>
      </w:hyperlink>
      <w:r>
        <w:rPr>
          <w:sz w:val="20"/>
        </w:rPr>
        <w:t xml:space="preserve"> (if a scanned copy) or via facsimile (Attention: Market Participant Registration) at (512) 225-7079.  </w:t>
      </w:r>
    </w:p>
    <w:p w14:paraId="081FD9D6" w14:textId="77777777" w:rsidR="0050212E" w:rsidRDefault="0050212E" w:rsidP="0050212E">
      <w:pPr>
        <w:pStyle w:val="BodyText"/>
        <w:rPr>
          <w:sz w:val="20"/>
        </w:rPr>
      </w:pPr>
      <w:r>
        <w:rPr>
          <w:sz w:val="20"/>
        </w:rPr>
        <w:t>ERCOT may request additional information as reasonably necessary to support operations under the ERCOT Protocols.</w:t>
      </w:r>
    </w:p>
    <w:p w14:paraId="48F489BC" w14:textId="77777777" w:rsidR="0050212E" w:rsidRPr="00076525" w:rsidRDefault="0050212E" w:rsidP="0050212E">
      <w:pPr>
        <w:pStyle w:val="BodyText"/>
        <w:rPr>
          <w:b/>
          <w:u w:val="single"/>
        </w:rPr>
      </w:pPr>
      <w:r w:rsidRPr="00076525">
        <w:rPr>
          <w:b/>
          <w:u w:val="single"/>
        </w:rPr>
        <w:t>Part I:</w:t>
      </w:r>
    </w:p>
    <w:p w14:paraId="6854C477" w14:textId="77777777" w:rsidR="0044506C" w:rsidRDefault="0044506C" w:rsidP="0044506C">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1701FAE6" w14:textId="77777777" w:rsidR="0044506C" w:rsidRDefault="0044506C" w:rsidP="0044506C">
      <w:pPr>
        <w:pStyle w:val="BodyText"/>
        <w:rPr>
          <w:u w:val="single"/>
        </w:rPr>
      </w:pPr>
      <w:r w:rsidRPr="00076525">
        <w:t>DUNS Number:</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42031216" w14:textId="77777777" w:rsidR="0044506C" w:rsidRDefault="0044506C" w:rsidP="0044506C">
      <w:pPr>
        <w:pStyle w:val="BodyText"/>
      </w:pPr>
      <w:r>
        <w:t xml:space="preserve">Resource Site Name: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0AD9A93E" w14:textId="77777777" w:rsidR="0044506C" w:rsidRDefault="0044506C" w:rsidP="0044506C">
      <w:pPr>
        <w:pStyle w:val="BodyText"/>
      </w:pPr>
      <w:r>
        <w:t xml:space="preserve">Resource Site Location (County):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5B3E5B6E" w14:textId="77777777" w:rsidR="0044506C" w:rsidRDefault="0044506C" w:rsidP="0044506C">
      <w:pPr>
        <w:pStyle w:val="BodyText"/>
      </w:pPr>
      <w:r>
        <w:t xml:space="preserve">Unit Name(s): </w:t>
      </w:r>
      <w:r>
        <w:rPr>
          <w:u w:val="single"/>
        </w:rPr>
        <w:tab/>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024675BD" w14:textId="77777777" w:rsidR="0044506C" w:rsidRDefault="0044506C" w:rsidP="0044506C">
      <w:pPr>
        <w:pStyle w:val="BodyText"/>
      </w:pPr>
      <w:r>
        <w:t xml:space="preserve">Resource Name(s) (Unit Code/Mnemonic):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41F80EA" w14:textId="77777777" w:rsidR="0044506C" w:rsidRDefault="0044506C" w:rsidP="0044506C">
      <w:pPr>
        <w:pStyle w:val="BodyText"/>
      </w:pPr>
      <w:r>
        <w:t xml:space="preserve">ESI ID: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7A18620" w14:textId="77777777" w:rsidR="0044506C" w:rsidRDefault="0044506C" w:rsidP="0044506C">
      <w:pPr>
        <w:pStyle w:val="BodyText"/>
      </w:pPr>
      <w:r>
        <w:t xml:space="preserve">Seasonal Net Max Sustainable Rating – Summer (MW):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7AA3406E" w14:textId="77777777" w:rsidR="0044506C" w:rsidRDefault="0044506C" w:rsidP="0044506C">
      <w:pPr>
        <w:pStyle w:val="BodyText"/>
        <w:rPr>
          <w:u w:val="single"/>
        </w:rPr>
      </w:pPr>
      <w:r>
        <w:t>Seasonal Net Minimum Sustainable Rating – Summer (MW):</w:t>
      </w:r>
      <w:r w:rsidRPr="00B20FA0">
        <w:rPr>
          <w:szCs w:val="20"/>
        </w:rP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3EBAEC0" w14:textId="683A6F26" w:rsidR="00E1555D" w:rsidRDefault="0044506C" w:rsidP="0044506C">
      <w:pPr>
        <w:pStyle w:val="BodyText"/>
        <w:tabs>
          <w:tab w:val="left" w:pos="8039"/>
          <w:tab w:val="left" w:pos="8759"/>
        </w:tabs>
        <w:kinsoku w:val="0"/>
        <w:overflowPunct w:val="0"/>
        <w:ind w:right="839"/>
        <w:rPr>
          <w:ins w:id="160" w:author="ERCOT" w:date="2021-09-14T15:12:00Z"/>
          <w:u w:val="single"/>
        </w:rPr>
      </w:pPr>
      <w:ins w:id="161" w:author="ERCOT" w:date="2021-10-08T21:45:00Z">
        <w:r>
          <w:t>T</w:t>
        </w:r>
      </w:ins>
      <w:ins w:id="162" w:author="ERCOT" w:date="2021-09-14T15:12:00Z">
        <w:r w:rsidR="00E1555D" w:rsidRPr="00E1555D">
          <w:t xml:space="preserve">ransmission </w:t>
        </w:r>
      </w:ins>
      <w:ins w:id="163" w:author="ERCOT" w:date="2022-01-18T10:22:00Z">
        <w:r w:rsidR="00F35A05">
          <w:t>F</w:t>
        </w:r>
      </w:ins>
      <w:ins w:id="164" w:author="ERCOT" w:date="2021-09-14T15:12:00Z">
        <w:r w:rsidR="00E1555D" w:rsidRPr="00E1555D">
          <w:t xml:space="preserve">acilities that will be </w:t>
        </w:r>
      </w:ins>
      <w:ins w:id="165" w:author="ERCOT" w:date="2022-01-19T20:54:00Z">
        <w:r w:rsidR="000F6D8E">
          <w:t>deactivated</w:t>
        </w:r>
      </w:ins>
      <w:ins w:id="166" w:author="ERCOT" w:date="2022-01-19T12:40:00Z">
        <w:r w:rsidR="00DA0520">
          <w:t xml:space="preserve"> </w:t>
        </w:r>
      </w:ins>
      <w:ins w:id="167" w:author="ERCOT" w:date="2022-01-20T08:30:00Z">
        <w:r w:rsidR="005529F7">
          <w:t xml:space="preserve">or removed </w:t>
        </w:r>
      </w:ins>
      <w:ins w:id="168" w:author="ERCOT" w:date="2022-01-19T12:40:00Z">
        <w:r w:rsidR="00DA0520">
          <w:t xml:space="preserve">from service </w:t>
        </w:r>
      </w:ins>
      <w:ins w:id="169" w:author="ERCOT" w:date="2022-01-19T12:41:00Z">
        <w:r w:rsidR="0011233F">
          <w:t xml:space="preserve">as </w:t>
        </w:r>
      </w:ins>
      <w:ins w:id="170" w:author="ERCOT" w:date="2021-09-14T15:12:00Z">
        <w:r w:rsidR="00E1555D" w:rsidRPr="00E1555D">
          <w:t>part of the suspension of operations of the unit</w:t>
        </w:r>
      </w:ins>
      <w:ins w:id="171" w:author="ERCOT" w:date="2021-12-06T10:37:00Z">
        <w:r w:rsidR="00220433">
          <w:t>(s)</w:t>
        </w:r>
      </w:ins>
      <w:ins w:id="172" w:author="ERCOT" w:date="2021-09-14T15:12:00Z">
        <w:r w:rsidR="00E1555D" w:rsidRPr="00E1555D">
          <w:t>:</w:t>
        </w:r>
      </w:ins>
      <w:ins w:id="173" w:author="ERCOT" w:date="2021-10-08T22:00:00Z">
        <w:r w:rsidR="0050212E" w:rsidRPr="0050212E">
          <w:rPr>
            <w:szCs w:val="20"/>
            <w:u w:val="single"/>
          </w:rPr>
          <w:t xml:space="preserve"> </w:t>
        </w:r>
        <w:r w:rsidR="0050212E" w:rsidRPr="002D740C">
          <w:rPr>
            <w:szCs w:val="20"/>
            <w:u w:val="single"/>
          </w:rPr>
          <w:fldChar w:fldCharType="begin">
            <w:ffData>
              <w:name w:val="Text3"/>
              <w:enabled/>
              <w:calcOnExit w:val="0"/>
              <w:textInput/>
            </w:ffData>
          </w:fldChar>
        </w:r>
        <w:r w:rsidR="0050212E" w:rsidRPr="002D740C">
          <w:rPr>
            <w:szCs w:val="20"/>
            <w:u w:val="single"/>
          </w:rPr>
          <w:instrText xml:space="preserve"> FORMTEXT </w:instrText>
        </w:r>
        <w:r w:rsidR="0050212E" w:rsidRPr="002D740C">
          <w:rPr>
            <w:szCs w:val="20"/>
            <w:u w:val="single"/>
          </w:rPr>
        </w:r>
        <w:r w:rsidR="0050212E" w:rsidRPr="002D740C">
          <w:rPr>
            <w:szCs w:val="20"/>
            <w:u w:val="single"/>
          </w:rPr>
          <w:fldChar w:fldCharType="separate"/>
        </w:r>
        <w:r w:rsidR="0050212E" w:rsidRPr="002D740C">
          <w:rPr>
            <w:noProof/>
            <w:szCs w:val="20"/>
            <w:u w:val="single"/>
          </w:rPr>
          <w:t> </w:t>
        </w:r>
        <w:r w:rsidR="0050212E" w:rsidRPr="002D740C">
          <w:rPr>
            <w:noProof/>
            <w:szCs w:val="20"/>
            <w:u w:val="single"/>
          </w:rPr>
          <w:t> </w:t>
        </w:r>
        <w:r w:rsidR="0050212E" w:rsidRPr="002D740C">
          <w:rPr>
            <w:noProof/>
            <w:szCs w:val="20"/>
            <w:u w:val="single"/>
          </w:rPr>
          <w:t> </w:t>
        </w:r>
        <w:r w:rsidR="0050212E" w:rsidRPr="002D740C">
          <w:rPr>
            <w:noProof/>
            <w:szCs w:val="20"/>
            <w:u w:val="single"/>
          </w:rPr>
          <w:t> </w:t>
        </w:r>
        <w:r w:rsidR="0050212E" w:rsidRPr="002D740C">
          <w:rPr>
            <w:noProof/>
            <w:szCs w:val="20"/>
            <w:u w:val="single"/>
          </w:rPr>
          <w:t> </w:t>
        </w:r>
        <w:r w:rsidR="0050212E" w:rsidRPr="002D740C">
          <w:rPr>
            <w:szCs w:val="20"/>
            <w:u w:val="single"/>
          </w:rPr>
          <w:fldChar w:fldCharType="end"/>
        </w:r>
        <w:r w:rsidR="0050212E">
          <w:rPr>
            <w:u w:val="single"/>
          </w:rPr>
          <w:tab/>
        </w:r>
        <w:r w:rsidR="0050212E">
          <w:rPr>
            <w:u w:val="single"/>
          </w:rPr>
          <w:tab/>
        </w:r>
      </w:ins>
    </w:p>
    <w:p w14:paraId="0F509698" w14:textId="305727CF" w:rsidR="0050212E" w:rsidRPr="000477FF" w:rsidRDefault="0050212E" w:rsidP="0050212E">
      <w:pPr>
        <w:pStyle w:val="BodyText"/>
        <w:rPr>
          <w:b/>
          <w:u w:val="single"/>
        </w:rPr>
      </w:pPr>
      <w:r>
        <w:rPr>
          <w:b/>
          <w:u w:val="single"/>
        </w:rPr>
        <w:t>Part II:</w:t>
      </w:r>
    </w:p>
    <w:p w14:paraId="21ADF9E5" w14:textId="77777777" w:rsidR="0050212E" w:rsidRDefault="0050212E" w:rsidP="0050212E">
      <w:pPr>
        <w:pStyle w:val="BodyText"/>
      </w:pPr>
      <w:r>
        <w:t xml:space="preserve">As of </w:t>
      </w:r>
      <w:r>
        <w:rPr>
          <w:szCs w:val="20"/>
          <w:u w:val="single"/>
        </w:rPr>
        <w:fldChar w:fldCharType="begin">
          <w:ffData>
            <w:name w:val="Text3"/>
            <w:enabled/>
            <w:calcOnExit w:val="0"/>
            <w:textInput/>
          </w:ffData>
        </w:fldChar>
      </w:r>
      <w:bookmarkStart w:id="174" w:name="Text3"/>
      <w:r>
        <w:rPr>
          <w:szCs w:val="20"/>
          <w:u w:val="single"/>
        </w:rPr>
        <w:instrText xml:space="preserve"> FORMTEXT </w:instrText>
      </w:r>
      <w:r>
        <w:rPr>
          <w:szCs w:val="20"/>
          <w:u w:val="single"/>
        </w:rPr>
      </w:r>
      <w:r>
        <w:rPr>
          <w:szCs w:val="20"/>
          <w:u w:val="single"/>
        </w:rPr>
        <w:fldChar w:fldCharType="separate"/>
      </w:r>
      <w:r>
        <w:rPr>
          <w:noProof/>
          <w:szCs w:val="20"/>
          <w:u w:val="single"/>
        </w:rPr>
        <w:t> </w:t>
      </w:r>
      <w:r>
        <w:rPr>
          <w:noProof/>
          <w:szCs w:val="20"/>
          <w:u w:val="single"/>
        </w:rPr>
        <w:t> </w:t>
      </w:r>
      <w:r>
        <w:rPr>
          <w:noProof/>
          <w:szCs w:val="20"/>
          <w:u w:val="single"/>
        </w:rPr>
        <w:t> </w:t>
      </w:r>
      <w:r>
        <w:rPr>
          <w:noProof/>
          <w:szCs w:val="20"/>
          <w:u w:val="single"/>
        </w:rPr>
        <w:t> </w:t>
      </w:r>
      <w:r>
        <w:rPr>
          <w:noProof/>
          <w:szCs w:val="20"/>
          <w:u w:val="single"/>
        </w:rPr>
        <w:t> </w:t>
      </w:r>
      <w:r>
        <w:rPr>
          <w:szCs w:val="20"/>
          <w:u w:val="single"/>
        </w:rPr>
        <w:fldChar w:fldCharType="end"/>
      </w:r>
      <w:bookmarkEnd w:id="174"/>
      <w:r w:rsidRPr="002D740C">
        <w:t xml:space="preserve"> </w:t>
      </w:r>
      <w:r>
        <w:t>[date],</w:t>
      </w:r>
      <w:bookmarkStart w:id="175" w:name="_Ref110672385"/>
      <w:r>
        <w:rPr>
          <w:rStyle w:val="FootnoteReference"/>
        </w:rPr>
        <w:footnoteReference w:id="1"/>
      </w:r>
      <w:bookmarkEnd w:id="175"/>
      <w:r>
        <w:t xml:space="preserve"> the Generation Resource(s) will be limited or unavailable for Dispatch by ERCOT because Resource Entity will [check one]:</w:t>
      </w:r>
    </w:p>
    <w:p w14:paraId="2A589445" w14:textId="77777777" w:rsidR="0050212E" w:rsidRDefault="0050212E" w:rsidP="0050212E">
      <w:pPr>
        <w:pStyle w:val="List2"/>
      </w:pPr>
      <w:r>
        <w:lastRenderedPageBreak/>
        <w:fldChar w:fldCharType="begin">
          <w:ffData>
            <w:name w:val="Check1"/>
            <w:enabled/>
            <w:calcOnExit w:val="0"/>
            <w:checkBox>
              <w:sizeAuto/>
              <w:default w:val="0"/>
            </w:checkBox>
          </w:ffData>
        </w:fldChar>
      </w:r>
      <w:bookmarkStart w:id="177" w:name="Check1"/>
      <w:r>
        <w:instrText xml:space="preserve"> FORMCHECKBOX </w:instrText>
      </w:r>
      <w:r w:rsidR="009B0603">
        <w:fldChar w:fldCharType="separate"/>
      </w:r>
      <w:r>
        <w:fldChar w:fldCharType="end"/>
      </w:r>
      <w:bookmarkEnd w:id="177"/>
      <w:r>
        <w:tab/>
        <w:t>decommission and retire the Generation Resource(s) permanently</w:t>
      </w:r>
      <w:ins w:id="178" w:author="ERCOT" w:date="2022-01-11T11:50:00Z">
        <w:r w:rsidR="00994337">
          <w:t xml:space="preserve"> for a reason other than a Forced Outage</w:t>
        </w:r>
      </w:ins>
      <w:r>
        <w:t>,</w:t>
      </w:r>
      <w:bookmarkStart w:id="179" w:name="_Ref110672558"/>
      <w:r>
        <w:rPr>
          <w:rStyle w:val="FootnoteReference"/>
        </w:rPr>
        <w:footnoteReference w:id="2"/>
      </w:r>
      <w:bookmarkEnd w:id="179"/>
    </w:p>
    <w:p w14:paraId="233CD8E2" w14:textId="406C4C13" w:rsidR="0050212E" w:rsidRDefault="0050212E" w:rsidP="0050212E">
      <w:pPr>
        <w:pStyle w:val="List2"/>
      </w:pPr>
      <w:r>
        <w:fldChar w:fldCharType="begin">
          <w:ffData>
            <w:name w:val="Check1"/>
            <w:enabled/>
            <w:calcOnExit w:val="0"/>
            <w:checkBox>
              <w:sizeAuto/>
              <w:default w:val="0"/>
            </w:checkBox>
          </w:ffData>
        </w:fldChar>
      </w:r>
      <w:r>
        <w:instrText xml:space="preserve"> FORMCHECKBOX </w:instrText>
      </w:r>
      <w:r w:rsidR="009B0603">
        <w:fldChar w:fldCharType="separate"/>
      </w:r>
      <w:r>
        <w:fldChar w:fldCharType="end"/>
      </w:r>
      <w:r>
        <w:tab/>
      </w:r>
      <w:r w:rsidRPr="00BF4AC3">
        <w:t>suspend operation on a year-round basis (</w:t>
      </w:r>
      <w:r w:rsidRPr="00641C33">
        <w:rPr>
          <w:i/>
          <w:iCs/>
        </w:rPr>
        <w:t>i.e.</w:t>
      </w:r>
      <w:r w:rsidRPr="00BF4AC3">
        <w:t>, mothball) and begin operation on a seasonal basis with a Seasonal Operation Period that begins on</w:t>
      </w:r>
      <w:r>
        <w:t xml:space="preserve"> </w:t>
      </w:r>
      <w:r w:rsidR="00C03FD6">
        <w:rPr>
          <w:u w:val="single"/>
        </w:rPr>
        <w:fldChar w:fldCharType="begin">
          <w:ffData>
            <w:name w:val=""/>
            <w:enabled/>
            <w:calcOnExit w:val="0"/>
            <w:textInput>
              <w:default w:val="[Date]"/>
            </w:textInput>
          </w:ffData>
        </w:fldChar>
      </w:r>
      <w:r w:rsidR="00C03FD6">
        <w:rPr>
          <w:u w:val="single"/>
        </w:rPr>
        <w:instrText xml:space="preserve"> FORMTEXT </w:instrText>
      </w:r>
      <w:r w:rsidR="00C03FD6">
        <w:rPr>
          <w:u w:val="single"/>
        </w:rPr>
      </w:r>
      <w:r w:rsidR="00C03FD6">
        <w:rPr>
          <w:u w:val="single"/>
        </w:rPr>
        <w:fldChar w:fldCharType="separate"/>
      </w:r>
      <w:r w:rsidR="00C03FD6">
        <w:rPr>
          <w:noProof/>
          <w:u w:val="single"/>
        </w:rPr>
        <w:t>[Date]</w:t>
      </w:r>
      <w:r w:rsidR="00C03FD6">
        <w:rPr>
          <w:u w:val="single"/>
        </w:rPr>
        <w:fldChar w:fldCharType="end"/>
      </w:r>
      <w:r w:rsidRPr="00BF4AC3">
        <w:t xml:space="preserve"> and ends on </w:t>
      </w:r>
      <w:r w:rsidR="00C03FD6">
        <w:rPr>
          <w:u w:val="single"/>
        </w:rPr>
        <w:fldChar w:fldCharType="begin">
          <w:ffData>
            <w:name w:val=""/>
            <w:enabled/>
            <w:calcOnExit w:val="0"/>
            <w:textInput>
              <w:default w:val="[Date]"/>
            </w:textInput>
          </w:ffData>
        </w:fldChar>
      </w:r>
      <w:r w:rsidR="00C03FD6">
        <w:rPr>
          <w:u w:val="single"/>
        </w:rPr>
        <w:instrText xml:space="preserve"> FORMTEXT </w:instrText>
      </w:r>
      <w:r w:rsidR="00C03FD6">
        <w:rPr>
          <w:u w:val="single"/>
        </w:rPr>
      </w:r>
      <w:r w:rsidR="00C03FD6">
        <w:rPr>
          <w:u w:val="single"/>
        </w:rPr>
        <w:fldChar w:fldCharType="separate"/>
      </w:r>
      <w:r w:rsidR="00C03FD6">
        <w:rPr>
          <w:noProof/>
          <w:u w:val="single"/>
        </w:rPr>
        <w:t>[Date]</w:t>
      </w:r>
      <w:r w:rsidR="00C03FD6">
        <w:rPr>
          <w:u w:val="single"/>
        </w:rPr>
        <w:fldChar w:fldCharType="end"/>
      </w:r>
      <w:del w:id="180" w:author="ERCOT" w:date="2022-08-15T15:17:00Z">
        <w:r w:rsidRPr="002D740C" w:rsidDel="00C03FD6">
          <w:delText xml:space="preserve"> </w:delText>
        </w:r>
        <w:r w:rsidDel="00C03FD6">
          <w:delText>[dates]</w:delText>
        </w:r>
      </w:del>
      <w:r w:rsidRPr="00BF4AC3">
        <w:t>.  The Seasonal Operation Period must be inclusive of June 1 through September 30,</w:t>
      </w:r>
    </w:p>
    <w:p w14:paraId="70592A51" w14:textId="77777777" w:rsidR="0050212E" w:rsidRDefault="0050212E" w:rsidP="0050212E">
      <w:pPr>
        <w:pStyle w:val="List2"/>
      </w:pPr>
      <w:r>
        <w:fldChar w:fldCharType="begin">
          <w:ffData>
            <w:name w:val="Check1"/>
            <w:enabled/>
            <w:calcOnExit w:val="0"/>
            <w:checkBox>
              <w:sizeAuto/>
              <w:default w:val="0"/>
            </w:checkBox>
          </w:ffData>
        </w:fldChar>
      </w:r>
      <w:r>
        <w:instrText xml:space="preserve"> FORMCHECKBOX </w:instrText>
      </w:r>
      <w:r w:rsidR="009B0603">
        <w:fldChar w:fldCharType="separate"/>
      </w:r>
      <w:r>
        <w:fldChar w:fldCharType="end"/>
      </w:r>
      <w:r>
        <w:tab/>
      </w:r>
      <w:ins w:id="181" w:author="ERCOT" w:date="2022-01-11T22:31:00Z">
        <w:r w:rsidR="00C75343">
          <w:t xml:space="preserve">temporarily </w:t>
        </w:r>
      </w:ins>
      <w:r>
        <w:t>suspend operation (</w:t>
      </w:r>
      <w:r>
        <w:rPr>
          <w:i/>
        </w:rPr>
        <w:t>i.e.</w:t>
      </w:r>
      <w:r>
        <w:t xml:space="preserve">, mothball) of the Generation Resource(s) for a period of not less than </w:t>
      </w:r>
      <w:r w:rsidRPr="00553C2D">
        <w:rPr>
          <w:u w:val="single"/>
        </w:rPr>
        <w:fldChar w:fldCharType="begin">
          <w:ffData>
            <w:name w:val="Text3"/>
            <w:enabled/>
            <w:calcOnExit w:val="0"/>
            <w:textInput/>
          </w:ffData>
        </w:fldChar>
      </w:r>
      <w:r w:rsidRPr="00553C2D">
        <w:rPr>
          <w:u w:val="single"/>
        </w:rPr>
        <w:instrText xml:space="preserve"> FORMTEXT </w:instrText>
      </w:r>
      <w:r w:rsidRPr="00553C2D">
        <w:rPr>
          <w:u w:val="single"/>
        </w:rPr>
      </w:r>
      <w:r w:rsidRPr="00553C2D">
        <w:rPr>
          <w:u w:val="single"/>
        </w:rPr>
        <w:fldChar w:fldCharType="separate"/>
      </w:r>
      <w:r w:rsidRPr="00553C2D">
        <w:rPr>
          <w:noProof/>
          <w:u w:val="single"/>
        </w:rPr>
        <w:t> </w:t>
      </w:r>
      <w:r w:rsidRPr="00553C2D">
        <w:rPr>
          <w:noProof/>
          <w:u w:val="single"/>
        </w:rPr>
        <w:t> </w:t>
      </w:r>
      <w:r w:rsidRPr="00553C2D">
        <w:rPr>
          <w:noProof/>
          <w:u w:val="single"/>
        </w:rPr>
        <w:t> </w:t>
      </w:r>
      <w:r w:rsidRPr="00553C2D">
        <w:rPr>
          <w:u w:val="single"/>
        </w:rPr>
        <w:fldChar w:fldCharType="end"/>
      </w:r>
      <w:r>
        <w:t xml:space="preserve"> months and not greater than </w:t>
      </w:r>
      <w:r w:rsidRPr="00553C2D">
        <w:rPr>
          <w:u w:val="single"/>
        </w:rPr>
        <w:fldChar w:fldCharType="begin">
          <w:ffData>
            <w:name w:val="Text3"/>
            <w:enabled/>
            <w:calcOnExit w:val="0"/>
            <w:textInput/>
          </w:ffData>
        </w:fldChar>
      </w:r>
      <w:r w:rsidRPr="00553C2D">
        <w:rPr>
          <w:u w:val="single"/>
        </w:rPr>
        <w:instrText xml:space="preserve"> FORMTEXT </w:instrText>
      </w:r>
      <w:r w:rsidRPr="00553C2D">
        <w:rPr>
          <w:u w:val="single"/>
        </w:rPr>
      </w:r>
      <w:r w:rsidRPr="00553C2D">
        <w:rPr>
          <w:u w:val="single"/>
        </w:rPr>
        <w:fldChar w:fldCharType="separate"/>
      </w:r>
      <w:r w:rsidRPr="00553C2D">
        <w:rPr>
          <w:noProof/>
          <w:u w:val="single"/>
        </w:rPr>
        <w:t> </w:t>
      </w:r>
      <w:r w:rsidRPr="00553C2D">
        <w:rPr>
          <w:noProof/>
          <w:u w:val="single"/>
        </w:rPr>
        <w:t> </w:t>
      </w:r>
      <w:r w:rsidRPr="00553C2D">
        <w:rPr>
          <w:noProof/>
          <w:u w:val="single"/>
        </w:rPr>
        <w:t> </w:t>
      </w:r>
      <w:r w:rsidRPr="00553C2D">
        <w:rPr>
          <w:u w:val="single"/>
        </w:rPr>
        <w:fldChar w:fldCharType="end"/>
      </w:r>
      <w:r>
        <w:t xml:space="preserve"> months</w:t>
      </w:r>
      <w:ins w:id="182" w:author="ERCOT" w:date="2022-01-11T22:32:00Z">
        <w:r w:rsidR="00C75343">
          <w:t xml:space="preserve"> due to some reason other than </w:t>
        </w:r>
      </w:ins>
      <w:ins w:id="183" w:author="ERCOT" w:date="2022-01-11T22:33:00Z">
        <w:r w:rsidR="00C75343">
          <w:t>a Forced Outage</w:t>
        </w:r>
      </w:ins>
      <w:r>
        <w:t>, or</w:t>
      </w:r>
    </w:p>
    <w:p w14:paraId="27B96BED" w14:textId="09D786EC" w:rsidR="0050212E" w:rsidRDefault="0050212E" w:rsidP="0050212E">
      <w:pPr>
        <w:pStyle w:val="List2"/>
        <w:rPr>
          <w:ins w:id="184" w:author="ERCOT" w:date="2022-08-06T09:57:00Z"/>
        </w:rPr>
      </w:pPr>
      <w:r>
        <w:fldChar w:fldCharType="begin">
          <w:ffData>
            <w:name w:val="Check1"/>
            <w:enabled/>
            <w:calcOnExit w:val="0"/>
            <w:checkBox>
              <w:sizeAuto/>
              <w:default w:val="0"/>
            </w:checkBox>
          </w:ffData>
        </w:fldChar>
      </w:r>
      <w:r>
        <w:instrText xml:space="preserve"> FORMCHECKBOX </w:instrText>
      </w:r>
      <w:r w:rsidR="009B0603">
        <w:fldChar w:fldCharType="separate"/>
      </w:r>
      <w:r>
        <w:fldChar w:fldCharType="end"/>
      </w:r>
      <w:r>
        <w:tab/>
      </w:r>
      <w:ins w:id="185" w:author="ERCOT" w:date="2022-01-11T22:31:00Z">
        <w:r w:rsidR="00C75343">
          <w:t xml:space="preserve">indefinitely </w:t>
        </w:r>
      </w:ins>
      <w:r>
        <w:t>suspend operation (</w:t>
      </w:r>
      <w:r>
        <w:rPr>
          <w:i/>
        </w:rPr>
        <w:t>i.e.</w:t>
      </w:r>
      <w:r>
        <w:t>, mothball) of the Generation Resource(s)</w:t>
      </w:r>
      <w:del w:id="186" w:author="ERCOT">
        <w:r w:rsidDel="00C75343">
          <w:delText xml:space="preserve"> indefinitely</w:delText>
        </w:r>
      </w:del>
      <w:del w:id="187" w:author="ERCOT" w:date="2022-08-06T10:00:00Z">
        <w:r w:rsidDel="00641C33">
          <w:delText>,</w:delText>
        </w:r>
      </w:del>
      <w:ins w:id="188" w:author="ERCOT" w:date="2022-08-06T10:00:00Z">
        <w:r w:rsidR="00641C33">
          <w:t>.</w:t>
        </w:r>
      </w:ins>
      <w:del w:id="189" w:author="ERCOT">
        <w:r w:rsidDel="00635266">
          <w:delText xml:space="preserve"> or</w:delText>
        </w:r>
      </w:del>
    </w:p>
    <w:p w14:paraId="68A5AEA9" w14:textId="24D0FF7B" w:rsidR="00641C33" w:rsidRDefault="00C42553" w:rsidP="00C42553">
      <w:pPr>
        <w:pStyle w:val="List2"/>
        <w:ind w:left="0" w:firstLine="0"/>
        <w:rPr>
          <w:ins w:id="190" w:author="ERCOT" w:date="2022-01-11T11:54:00Z"/>
        </w:rPr>
      </w:pPr>
      <w:ins w:id="191" w:author="ERCOT" w:date="2022-08-11T13:29:00Z">
        <w:r>
          <w:t>On</w:t>
        </w:r>
      </w:ins>
      <w:ins w:id="192" w:author="ERCOT" w:date="2022-08-15T15:09:00Z">
        <w:r w:rsidR="00D45CF8">
          <w:t xml:space="preserve"> </w:t>
        </w:r>
        <w:bookmarkStart w:id="193" w:name="_Hlk111469075"/>
        <w:r w:rsidR="00D45CF8">
          <w:fldChar w:fldCharType="begin">
            <w:ffData>
              <w:name w:val=""/>
              <w:enabled/>
              <w:calcOnExit w:val="0"/>
              <w:textInput>
                <w:default w:val="[Date]"/>
              </w:textInput>
            </w:ffData>
          </w:fldChar>
        </w:r>
        <w:r w:rsidR="00D45CF8">
          <w:instrText xml:space="preserve"> FORMTEXT </w:instrText>
        </w:r>
        <w:r w:rsidR="00D45CF8">
          <w:fldChar w:fldCharType="separate"/>
        </w:r>
        <w:r w:rsidR="00D45CF8">
          <w:rPr>
            <w:noProof/>
          </w:rPr>
          <w:t>[Date]</w:t>
        </w:r>
        <w:r w:rsidR="00D45CF8">
          <w:fldChar w:fldCharType="end"/>
        </w:r>
      </w:ins>
      <w:bookmarkEnd w:id="193"/>
      <w:ins w:id="194" w:author="ERCOT" w:date="2022-08-06T09:57:00Z">
        <w:r w:rsidR="00641C33">
          <w:t xml:space="preserve">, </w:t>
        </w:r>
      </w:ins>
      <w:ins w:id="195" w:author="ERCOT" w:date="2022-08-06T10:00:00Z">
        <w:r w:rsidR="00641C33">
          <w:t xml:space="preserve">the Generation Resource experienced a Forced Outage.  As a result of the Forced Outage, the Resource Entity intends to </w:t>
        </w:r>
      </w:ins>
      <w:ins w:id="196" w:author="ERCOT" w:date="2022-08-06T09:57:00Z">
        <w:r w:rsidR="00641C33">
          <w:t>[check one]:</w:t>
        </w:r>
      </w:ins>
    </w:p>
    <w:p w14:paraId="0F6E1860" w14:textId="647D7C59" w:rsidR="00635266" w:rsidRDefault="00635266" w:rsidP="0050212E">
      <w:pPr>
        <w:pStyle w:val="List2"/>
      </w:pPr>
      <w:ins w:id="197" w:author="ERCOT" w:date="2022-01-11T11:54:00Z">
        <w:r>
          <w:fldChar w:fldCharType="begin">
            <w:ffData>
              <w:name w:val="Check1"/>
              <w:enabled/>
              <w:calcOnExit w:val="0"/>
              <w:checkBox>
                <w:sizeAuto/>
                <w:default w:val="0"/>
              </w:checkBox>
            </w:ffData>
          </w:fldChar>
        </w:r>
        <w:r>
          <w:instrText xml:space="preserve"> FORMCHECKBOX </w:instrText>
        </w:r>
      </w:ins>
      <w:r w:rsidR="009B0603">
        <w:fldChar w:fldCharType="separate"/>
      </w:r>
      <w:ins w:id="198" w:author="ERCOT" w:date="2022-01-11T11:54:00Z">
        <w:r>
          <w:fldChar w:fldCharType="end"/>
        </w:r>
        <w:r>
          <w:tab/>
        </w:r>
      </w:ins>
      <w:ins w:id="199" w:author="ERCOT" w:date="2022-08-11T14:20:00Z">
        <w:r w:rsidR="00AF005F" w:rsidRPr="00AF005F">
          <w:t>decommission and retire the Generation Resource(s) permanently</w:t>
        </w:r>
      </w:ins>
      <w:r w:rsidR="00641C33" w:rsidRPr="00C42553">
        <w:rPr>
          <w:vertAlign w:val="superscript"/>
        </w:rPr>
        <w:fldChar w:fldCharType="begin"/>
      </w:r>
      <w:r w:rsidR="00641C33" w:rsidRPr="00C42553">
        <w:rPr>
          <w:vertAlign w:val="superscript"/>
        </w:rPr>
        <w:instrText xml:space="preserve"> NOTEREF _Ref110672558 \h </w:instrText>
      </w:r>
      <w:r w:rsidR="00641C33">
        <w:rPr>
          <w:vertAlign w:val="superscript"/>
        </w:rPr>
        <w:instrText xml:space="preserve"> \* MERGEFORMAT </w:instrText>
      </w:r>
      <w:r w:rsidR="00641C33" w:rsidRPr="00C42553">
        <w:rPr>
          <w:vertAlign w:val="superscript"/>
        </w:rPr>
      </w:r>
      <w:r w:rsidR="00641C33" w:rsidRPr="00C42553">
        <w:rPr>
          <w:vertAlign w:val="superscript"/>
        </w:rPr>
        <w:fldChar w:fldCharType="separate"/>
      </w:r>
      <w:ins w:id="200" w:author="ERCOT" w:date="2022-08-06T10:02:00Z">
        <w:r w:rsidR="00641C33" w:rsidRPr="00C42553">
          <w:rPr>
            <w:vertAlign w:val="superscript"/>
          </w:rPr>
          <w:t>2</w:t>
        </w:r>
        <w:r w:rsidR="00641C33" w:rsidRPr="00C42553">
          <w:rPr>
            <w:vertAlign w:val="superscript"/>
          </w:rPr>
          <w:fldChar w:fldCharType="end"/>
        </w:r>
      </w:ins>
      <w:ins w:id="201" w:author="ERCOT" w:date="2022-08-11T14:25:00Z">
        <w:r w:rsidR="00AF005F">
          <w:t>,</w:t>
        </w:r>
      </w:ins>
    </w:p>
    <w:p w14:paraId="0DA9D3F9" w14:textId="7E304ED4" w:rsidR="0050212E" w:rsidRDefault="0050212E" w:rsidP="0050212E">
      <w:pPr>
        <w:pStyle w:val="List2"/>
        <w:rPr>
          <w:ins w:id="202" w:author="ERCOT" w:date="2022-08-11T14:20:00Z"/>
        </w:rPr>
      </w:pPr>
      <w:r>
        <w:fldChar w:fldCharType="begin">
          <w:ffData>
            <w:name w:val="Check1"/>
            <w:enabled/>
            <w:calcOnExit w:val="0"/>
            <w:checkBox>
              <w:sizeAuto/>
              <w:default w:val="0"/>
            </w:checkBox>
          </w:ffData>
        </w:fldChar>
      </w:r>
      <w:r>
        <w:instrText xml:space="preserve"> FORMCHECKBOX </w:instrText>
      </w:r>
      <w:r w:rsidR="009B0603">
        <w:fldChar w:fldCharType="separate"/>
      </w:r>
      <w:r>
        <w:fldChar w:fldCharType="end"/>
      </w:r>
      <w:r>
        <w:tab/>
      </w:r>
      <w:ins w:id="203" w:author="ERCOT" w:date="2022-01-11T22:33:00Z">
        <w:r w:rsidR="00C75343">
          <w:t xml:space="preserve">temporarily </w:t>
        </w:r>
      </w:ins>
      <w:r>
        <w:t>suspend operation of the Generation Resource(s)</w:t>
      </w:r>
      <w:ins w:id="204" w:author="ERCOT" w:date="2022-08-06T10:05:00Z">
        <w:r w:rsidR="001A38F8">
          <w:t>,</w:t>
        </w:r>
      </w:ins>
      <w:r>
        <w:t xml:space="preserve"> </w:t>
      </w:r>
      <w:del w:id="205" w:author="ERCOT" w:date="2022-08-06T10:05:00Z">
        <w:r w:rsidDel="001A38F8">
          <w:delText>due to a Forced Outage</w:delText>
        </w:r>
      </w:del>
      <w:ins w:id="206" w:author="ERCOT" w:date="2022-01-11T11:55:00Z">
        <w:del w:id="207" w:author="ERCOT" w:date="2022-08-06T10:05:00Z">
          <w:r w:rsidR="00635266" w:rsidDel="001A38F8">
            <w:delText>;</w:delText>
          </w:r>
        </w:del>
      </w:ins>
      <w:del w:id="208" w:author="ERCOT" w:date="2022-08-06T10:05:00Z">
        <w:r w:rsidDel="001A38F8">
          <w:delText>.  Resource Entity intends to bring the Generation Resource(s) back to service on</w:delText>
        </w:r>
      </w:del>
      <w:ins w:id="209" w:author="ERCOT" w:date="2022-08-06T10:05:00Z">
        <w:r w:rsidR="001A38F8">
          <w:t>with an estimated return date of</w:t>
        </w:r>
      </w:ins>
      <w:r>
        <w:t xml:space="preserve"> </w:t>
      </w:r>
      <w:r>
        <w:fldChar w:fldCharType="begin">
          <w:ffData>
            <w:name w:val=""/>
            <w:enabled/>
            <w:calcOnExit w:val="0"/>
            <w:textInput>
              <w:default w:val="[Date]"/>
            </w:textInput>
          </w:ffData>
        </w:fldChar>
      </w:r>
      <w:r>
        <w:instrText xml:space="preserve"> FORMTEXT </w:instrText>
      </w:r>
      <w:r>
        <w:fldChar w:fldCharType="separate"/>
      </w:r>
      <w:r>
        <w:rPr>
          <w:noProof/>
        </w:rPr>
        <w:t>[Date]</w:t>
      </w:r>
      <w:r>
        <w:fldChar w:fldCharType="end"/>
      </w:r>
      <w:del w:id="210" w:author="ERCOT" w:date="2022-08-11T14:25:00Z">
        <w:r w:rsidDel="00AF005F">
          <w:delText>.</w:delText>
        </w:r>
      </w:del>
      <w:ins w:id="211" w:author="ERCOT" w:date="2022-08-11T14:25:00Z">
        <w:r w:rsidR="00AF005F">
          <w:t>, or</w:t>
        </w:r>
      </w:ins>
    </w:p>
    <w:p w14:paraId="6A460B59" w14:textId="27564F3B" w:rsidR="00AF005F" w:rsidRDefault="00AF005F" w:rsidP="00AF005F">
      <w:pPr>
        <w:pStyle w:val="List2"/>
        <w:rPr>
          <w:ins w:id="212" w:author="ERCOT" w:date="2022-08-11T14:24:00Z"/>
        </w:rPr>
      </w:pPr>
      <w:ins w:id="213" w:author="ERCOT" w:date="2022-08-11T14:24:00Z">
        <w:r>
          <w:fldChar w:fldCharType="begin">
            <w:ffData>
              <w:name w:val="Check1"/>
              <w:enabled/>
              <w:calcOnExit w:val="0"/>
              <w:checkBox>
                <w:sizeAuto/>
                <w:default w:val="0"/>
              </w:checkBox>
            </w:ffData>
          </w:fldChar>
        </w:r>
        <w:r>
          <w:instrText xml:space="preserve"> FORMCHECKBOX </w:instrText>
        </w:r>
        <w:r w:rsidR="009B0603">
          <w:fldChar w:fldCharType="separate"/>
        </w:r>
        <w:r>
          <w:fldChar w:fldCharType="end"/>
        </w:r>
        <w:r>
          <w:tab/>
        </w:r>
      </w:ins>
      <w:ins w:id="214" w:author="ERCOT" w:date="2022-08-11T14:25:00Z">
        <w:r>
          <w:t>indefinitely suspend operation (</w:t>
        </w:r>
        <w:r>
          <w:rPr>
            <w:i/>
          </w:rPr>
          <w:t>i.e.</w:t>
        </w:r>
        <w:r>
          <w:t>, mothball) of the Generation Resource(s)</w:t>
        </w:r>
      </w:ins>
      <w:ins w:id="215" w:author="ERCOT" w:date="2022-08-11T14:24:00Z">
        <w:r>
          <w:t>.</w:t>
        </w:r>
      </w:ins>
    </w:p>
    <w:p w14:paraId="3AE7541A" w14:textId="66FACC4C" w:rsidR="00AF005F" w:rsidRDefault="00AF005F" w:rsidP="0050212E">
      <w:pPr>
        <w:pStyle w:val="List2"/>
      </w:pPr>
    </w:p>
    <w:p w14:paraId="4735BAAB" w14:textId="2E14EC36" w:rsidR="0050212E" w:rsidDel="00117AD1" w:rsidRDefault="0050212E" w:rsidP="0050212E">
      <w:pPr>
        <w:pStyle w:val="List2"/>
        <w:ind w:left="720" w:firstLine="0"/>
        <w:rPr>
          <w:del w:id="216" w:author="ERCOT" w:date="2022-08-12T13:39:00Z"/>
        </w:rPr>
      </w:pPr>
      <w:del w:id="217" w:author="ERCOT" w:date="2022-08-12T13:39:00Z">
        <w:r w:rsidDel="00117AD1">
          <w:delText xml:space="preserve">Unless the Generation Resource(s) will be decommissioned and retired the estimated time to return the suspended Generation Resource(s) to service is </w:delText>
        </w:r>
        <w:r w:rsidRPr="00553C2D" w:rsidDel="00117AD1">
          <w:rPr>
            <w:u w:val="single"/>
          </w:rPr>
          <w:fldChar w:fldCharType="begin">
            <w:ffData>
              <w:name w:val="Text3"/>
              <w:enabled/>
              <w:calcOnExit w:val="0"/>
              <w:textInput/>
            </w:ffData>
          </w:fldChar>
        </w:r>
        <w:r w:rsidRPr="00553C2D" w:rsidDel="00117AD1">
          <w:rPr>
            <w:u w:val="single"/>
          </w:rPr>
          <w:delInstrText xml:space="preserve"> FORMTEXT </w:delInstrText>
        </w:r>
        <w:r w:rsidRPr="00553C2D" w:rsidDel="00117AD1">
          <w:rPr>
            <w:u w:val="single"/>
          </w:rPr>
        </w:r>
        <w:r w:rsidRPr="00553C2D" w:rsidDel="00117AD1">
          <w:rPr>
            <w:u w:val="single"/>
          </w:rPr>
          <w:fldChar w:fldCharType="separate"/>
        </w:r>
        <w:r w:rsidRPr="00553C2D" w:rsidDel="00117AD1">
          <w:rPr>
            <w:noProof/>
            <w:u w:val="single"/>
          </w:rPr>
          <w:delText> </w:delText>
        </w:r>
        <w:r w:rsidRPr="00553C2D" w:rsidDel="00117AD1">
          <w:rPr>
            <w:noProof/>
            <w:u w:val="single"/>
          </w:rPr>
          <w:delText> </w:delText>
        </w:r>
        <w:r w:rsidRPr="00553C2D" w:rsidDel="00117AD1">
          <w:rPr>
            <w:noProof/>
            <w:u w:val="single"/>
          </w:rPr>
          <w:delText> </w:delText>
        </w:r>
        <w:r w:rsidRPr="00553C2D" w:rsidDel="00117AD1">
          <w:rPr>
            <w:u w:val="single"/>
          </w:rPr>
          <w:fldChar w:fldCharType="end"/>
        </w:r>
        <w:r w:rsidDel="00117AD1">
          <w:delText xml:space="preserve"> months.  </w:delText>
        </w:r>
      </w:del>
    </w:p>
    <w:p w14:paraId="73470956" w14:textId="77777777" w:rsidR="0050212E" w:rsidRDefault="0050212E" w:rsidP="0050212E">
      <w:pPr>
        <w:pStyle w:val="BodyText"/>
      </w:pPr>
      <w:r>
        <w:t xml:space="preserve">Check if applicable:  </w:t>
      </w:r>
      <w:r>
        <w:fldChar w:fldCharType="begin">
          <w:ffData>
            <w:name w:val="Check1"/>
            <w:enabled/>
            <w:calcOnExit w:val="0"/>
            <w:checkBox>
              <w:sizeAuto/>
              <w:default w:val="0"/>
            </w:checkBox>
          </w:ffData>
        </w:fldChar>
      </w:r>
      <w:r>
        <w:instrText xml:space="preserve"> FORMCHECKBOX </w:instrText>
      </w:r>
      <w:r w:rsidR="009B0603">
        <w:fldChar w:fldCharType="separate"/>
      </w:r>
      <w:r>
        <w:fldChar w:fldCharType="end"/>
      </w:r>
      <w:r>
        <w:t xml:space="preserve"> Resource Entity believes that this Generation Resource(s) is inoperable due to emissions limitations or not being repairable. </w:t>
      </w:r>
    </w:p>
    <w:p w14:paraId="073E1292" w14:textId="77777777" w:rsidR="0050212E" w:rsidRDefault="0050212E" w:rsidP="0050212E">
      <w:pPr>
        <w:pStyle w:val="BodyText"/>
        <w:spacing w:before="120"/>
      </w:pPr>
      <w:r>
        <w:t>Operational and Environmental Limitations (check and describe all that apply):</w:t>
      </w:r>
    </w:p>
    <w:p w14:paraId="735B14EC" w14:textId="77777777" w:rsidR="0050212E" w:rsidRDefault="0050212E" w:rsidP="0050212E">
      <w:pPr>
        <w:pStyle w:val="List2"/>
      </w:pPr>
      <w:r>
        <w:t>(a)</w:t>
      </w:r>
      <w:r>
        <w:tab/>
        <w:t>Operational:</w:t>
      </w:r>
    </w:p>
    <w:p w14:paraId="083E902F"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9B0603">
        <w:fldChar w:fldCharType="separate"/>
      </w:r>
      <w:r>
        <w:fldChar w:fldCharType="end"/>
      </w:r>
      <w:r>
        <w:tab/>
        <w:t xml:space="preserve">Maximum annual hours of operation: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632E04A8"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9B0603">
        <w:fldChar w:fldCharType="separate"/>
      </w:r>
      <w:r>
        <w:fldChar w:fldCharType="end"/>
      </w:r>
      <w:r w:rsidDel="00076525">
        <w:t xml:space="preserve"> </w:t>
      </w:r>
      <w:r>
        <w:tab/>
        <w:t xml:space="preserve">Maximum annual MWhs: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777599F6"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9B0603">
        <w:fldChar w:fldCharType="separate"/>
      </w:r>
      <w:r>
        <w:fldChar w:fldCharType="end"/>
      </w:r>
      <w:r>
        <w:tab/>
        <w:t xml:space="preserve">Maximum annual starts: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75A07903"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9B0603">
        <w:fldChar w:fldCharType="separate"/>
      </w:r>
      <w:r>
        <w:fldChar w:fldCharType="end"/>
      </w:r>
      <w:r>
        <w:tab/>
        <w:t xml:space="preserve">Other: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284F51AA" w14:textId="77777777" w:rsidR="0050212E" w:rsidRDefault="0050212E" w:rsidP="0050212E">
      <w:pPr>
        <w:pStyle w:val="List2"/>
      </w:pPr>
      <w:r>
        <w:lastRenderedPageBreak/>
        <w:t>(b)</w:t>
      </w:r>
      <w:r>
        <w:tab/>
        <w:t>Environmental:</w:t>
      </w:r>
    </w:p>
    <w:p w14:paraId="05FCBE0E"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9B0603">
        <w:fldChar w:fldCharType="separate"/>
      </w:r>
      <w:r>
        <w:fldChar w:fldCharType="end"/>
      </w:r>
      <w:r>
        <w:tab/>
        <w:t xml:space="preserve">Maximum annual NOx emissions: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4C13C3A7"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9B0603">
        <w:fldChar w:fldCharType="separate"/>
      </w:r>
      <w:r>
        <w:fldChar w:fldCharType="end"/>
      </w:r>
      <w:r>
        <w:tab/>
        <w:t xml:space="preserve">Maximum annual SO2 emissions: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2D45A9B9"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9B0603">
        <w:fldChar w:fldCharType="separate"/>
      </w:r>
      <w:r>
        <w:fldChar w:fldCharType="end"/>
      </w:r>
      <w:r>
        <w:tab/>
        <w:t xml:space="preserve">Other: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648CDFB1" w14:textId="70F3D36E" w:rsidR="0050212E" w:rsidRPr="00142D00" w:rsidRDefault="0050212E" w:rsidP="0050212E">
      <w:pPr>
        <w:pStyle w:val="List3"/>
        <w:spacing w:after="0"/>
        <w:ind w:left="0" w:firstLine="0"/>
      </w:pPr>
      <w:r w:rsidRPr="00076525">
        <w:rPr>
          <w:b/>
          <w:u w:val="single"/>
        </w:rPr>
        <w:t>Part III:</w:t>
      </w:r>
    </w:p>
    <w:p w14:paraId="0B6E8011" w14:textId="77777777" w:rsidR="0050212E" w:rsidRDefault="0050212E" w:rsidP="0050212E">
      <w:pPr>
        <w:pStyle w:val="BodyTextIndent"/>
        <w:ind w:left="0"/>
      </w:pPr>
    </w:p>
    <w:p w14:paraId="2933BBD5" w14:textId="77777777" w:rsidR="0050212E" w:rsidRPr="00AF0BBA" w:rsidRDefault="0050212E" w:rsidP="0050212E">
      <w:pPr>
        <w:spacing w:after="240"/>
        <w:rPr>
          <w:iCs/>
          <w:szCs w:val="20"/>
        </w:rPr>
      </w:pPr>
      <w:r w:rsidRPr="00AF0BBA">
        <w:rPr>
          <w:iCs/>
          <w:szCs w:val="20"/>
        </w:rPr>
        <w:t xml:space="preserve">Estimated RMR Fuel Adder ($/MMBtu): </w:t>
      </w:r>
      <w:r w:rsidRPr="002D740C">
        <w:rPr>
          <w:szCs w:val="20"/>
          <w:u w:val="single"/>
        </w:rPr>
        <w:fldChar w:fldCharType="begin">
          <w:ffData>
            <w:name w:val=""/>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40B9A1F0" w14:textId="77777777" w:rsidR="0050212E" w:rsidRPr="00AF0BBA" w:rsidRDefault="0050212E" w:rsidP="0050212E">
      <w:pPr>
        <w:rPr>
          <w:szCs w:val="20"/>
        </w:rPr>
      </w:pPr>
      <w:r w:rsidRPr="00AF0BBA">
        <w:rPr>
          <w:szCs w:val="20"/>
        </w:rPr>
        <w:t xml:space="preserve">Proposed Initial Standby Cost ($/hr):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2C863993" w14:textId="77777777" w:rsidR="0050212E" w:rsidRPr="00AF0BBA" w:rsidRDefault="0050212E" w:rsidP="0050212E">
      <w:pPr>
        <w:rPr>
          <w:szCs w:val="20"/>
        </w:rPr>
      </w:pPr>
    </w:p>
    <w:p w14:paraId="345B7786" w14:textId="77777777" w:rsidR="0050212E" w:rsidRPr="00AF0BBA" w:rsidRDefault="0050212E" w:rsidP="0050212E">
      <w:pPr>
        <w:spacing w:after="240"/>
      </w:pPr>
      <w:r w:rsidRPr="00AF0BBA">
        <w:t>I understand and agree that this Notification is not confidential and does not constitute Protected Information under the ERCOT Protocols.</w:t>
      </w:r>
    </w:p>
    <w:p w14:paraId="34050F38" w14:textId="77777777" w:rsidR="0050212E" w:rsidRPr="00AF0BBA" w:rsidRDefault="0050212E" w:rsidP="0050212E">
      <w:pPr>
        <w:spacing w:after="240"/>
      </w:pPr>
      <w:r w:rsidRPr="00AF0BBA">
        <w:t xml:space="preserve">I hereby certify that the </w:t>
      </w:r>
      <w:r>
        <w:t>proposed, estimated Fuel Adder, Standby C</w:t>
      </w:r>
      <w:r w:rsidRPr="00AF0BBA">
        <w:t>osts</w:t>
      </w:r>
      <w:r>
        <w:t>, and attached budget</w:t>
      </w:r>
      <w:r w:rsidRPr="00AF0BBA">
        <w:t xml:space="preserve"> are accurate</w:t>
      </w:r>
      <w:r>
        <w:t xml:space="preserve"> at the time of submittal</w:t>
      </w:r>
      <w:r w:rsidRPr="00AF0BBA">
        <w:t xml:space="preserve">, necessary, and do not exceed fair-market value.  </w:t>
      </w:r>
    </w:p>
    <w:p w14:paraId="4125B262" w14:textId="77777777" w:rsidR="0050212E" w:rsidRPr="00AF0BBA" w:rsidRDefault="0050212E" w:rsidP="0050212E">
      <w:pPr>
        <w:spacing w:after="240"/>
      </w:pPr>
      <w:r w:rsidRPr="00AF0BBA">
        <w:t>The undersigned certifies that I am an officer or executive of Resource Entity, that I am authorized to execute and submit this Notification on behalf of Resource Entity, and that the statements contained herein are true and correct.</w:t>
      </w:r>
    </w:p>
    <w:p w14:paraId="5E3927AD" w14:textId="77777777" w:rsidR="0050212E" w:rsidRDefault="0050212E" w:rsidP="0050212E">
      <w:pPr>
        <w:pStyle w:val="BodyText"/>
      </w:pPr>
    </w:p>
    <w:p w14:paraId="51B3FC07" w14:textId="77777777" w:rsidR="0050212E" w:rsidRDefault="0050212E" w:rsidP="0050212E">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00D86CC4" w14:textId="77777777" w:rsidR="0050212E" w:rsidRDefault="0050212E" w:rsidP="0050212E">
      <w:pPr>
        <w:pStyle w:val="BodyText"/>
      </w:pPr>
      <w:r>
        <w:t xml:space="preserve">Name: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09D154FA" w14:textId="77777777" w:rsidR="0050212E" w:rsidRDefault="0050212E" w:rsidP="0050212E">
      <w:pPr>
        <w:pStyle w:val="BodyText"/>
      </w:pPr>
      <w:r>
        <w:t xml:space="preserve">Title: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3EB5B005" w14:textId="77777777" w:rsidR="0050212E" w:rsidRDefault="0050212E" w:rsidP="0050212E">
      <w:pPr>
        <w:pStyle w:val="BodyText"/>
        <w:rPr>
          <w:u w:val="single"/>
        </w:rPr>
      </w:pPr>
      <w:r>
        <w:t xml:space="preserve">Date: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272C351F" w14:textId="77777777" w:rsidR="00546992" w:rsidRDefault="00546992" w:rsidP="0050212E">
      <w:pPr>
        <w:pStyle w:val="BodyText"/>
      </w:pPr>
    </w:p>
    <w:p w14:paraId="5B2E93CF" w14:textId="429D49FD" w:rsidR="0050212E" w:rsidRDefault="0050212E" w:rsidP="0050212E">
      <w:pPr>
        <w:pStyle w:val="BodyText"/>
      </w:pPr>
      <w:r>
        <w:t>STATE OF _______________</w:t>
      </w:r>
    </w:p>
    <w:p w14:paraId="24E94238" w14:textId="77777777" w:rsidR="0050212E" w:rsidRDefault="0050212E" w:rsidP="0050212E">
      <w:pPr>
        <w:pStyle w:val="BodyText"/>
      </w:pPr>
      <w:r>
        <w:t>COUNTY OF _____________</w:t>
      </w:r>
    </w:p>
    <w:p w14:paraId="239E25E7" w14:textId="77777777" w:rsidR="0050212E" w:rsidRDefault="0050212E" w:rsidP="0050212E">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0520D44E" w14:textId="77777777" w:rsidR="0050212E" w:rsidRDefault="0050212E" w:rsidP="0050212E">
      <w:pPr>
        <w:pStyle w:val="BodyTextIndent"/>
        <w:spacing w:line="360" w:lineRule="auto"/>
      </w:pPr>
      <w:r>
        <w:lastRenderedPageBreak/>
        <w:t>“I am an officer of ______________, I am authorized to execute and submit the foregoing Notification on behalf of ______________, and the statements contained in such Notification are true and correct.”</w:t>
      </w:r>
    </w:p>
    <w:p w14:paraId="577D6F74" w14:textId="77777777" w:rsidR="0050212E" w:rsidRDefault="0050212E" w:rsidP="0050212E">
      <w:pPr>
        <w:pStyle w:val="BodyText"/>
        <w:spacing w:line="360" w:lineRule="auto"/>
      </w:pPr>
      <w:r>
        <w:t>SWORN TO AND SUBSCRIBED TO BEFORE ME, the undersigned authority on this the _____ day of ____________, 20__.</w:t>
      </w:r>
    </w:p>
    <w:p w14:paraId="02299B0C" w14:textId="77777777" w:rsidR="0050212E" w:rsidRDefault="0050212E" w:rsidP="0050212E">
      <w:pPr>
        <w:pStyle w:val="BodyText"/>
        <w:ind w:left="4320"/>
      </w:pPr>
      <w:r>
        <w:t>______________________________</w:t>
      </w:r>
    </w:p>
    <w:p w14:paraId="112DD00A" w14:textId="77777777" w:rsidR="0050212E" w:rsidRDefault="0050212E" w:rsidP="0050212E">
      <w:pPr>
        <w:pStyle w:val="BodyText"/>
        <w:ind w:left="4320"/>
      </w:pPr>
      <w:r>
        <w:t>Notary Public, State of ___________</w:t>
      </w:r>
    </w:p>
    <w:p w14:paraId="2592B759" w14:textId="77777777" w:rsidR="0050212E" w:rsidRDefault="0050212E" w:rsidP="0050212E">
      <w:pPr>
        <w:pStyle w:val="BodyText"/>
        <w:ind w:left="4320"/>
      </w:pPr>
      <w:r>
        <w:t>My Commission expires __________</w:t>
      </w:r>
    </w:p>
    <w:sectPr w:rsidR="0050212E" w:rsidSect="00C06C8E">
      <w:headerReference w:type="even" r:id="rId23"/>
      <w:headerReference w:type="default" r:id="rId24"/>
      <w:footerReference w:type="even" r:id="rId25"/>
      <w:footerReference w:type="default" r:id="rId26"/>
      <w:headerReference w:type="first" r:id="rId27"/>
      <w:footerReference w:type="firs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A9774" w14:textId="77777777" w:rsidR="009C2AFF" w:rsidRDefault="009C2AFF">
      <w:r>
        <w:separator/>
      </w:r>
    </w:p>
  </w:endnote>
  <w:endnote w:type="continuationSeparator" w:id="0">
    <w:p w14:paraId="64924AC9" w14:textId="77777777" w:rsidR="009C2AFF" w:rsidRDefault="009C2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8B26F" w14:textId="77777777" w:rsidR="00B726FB" w:rsidRDefault="00B726FB">
    <w:pPr>
      <w:pStyle w:val="Footer"/>
      <w:framePr w:wrap="around" w:vAnchor="text" w:hAnchor="margin" w:xAlign="right" w:y="1"/>
    </w:pPr>
    <w:r>
      <w:fldChar w:fldCharType="begin"/>
    </w:r>
    <w:r>
      <w:instrText xml:space="preserve">PAGE  </w:instrText>
    </w:r>
    <w:r>
      <w:fldChar w:fldCharType="separate"/>
    </w:r>
    <w:r>
      <w:t>1</w:t>
    </w:r>
    <w:r>
      <w:fldChar w:fldCharType="end"/>
    </w:r>
  </w:p>
  <w:p w14:paraId="6B521C1F" w14:textId="77777777" w:rsidR="00B726FB" w:rsidRDefault="00B726FB">
    <w:pPr>
      <w:pStyle w:val="Footer"/>
      <w:ind w:right="360" w:firstLine="360"/>
    </w:pPr>
  </w:p>
  <w:p w14:paraId="480DD343" w14:textId="77777777" w:rsidR="00B726FB" w:rsidRDefault="00B726FB"/>
  <w:p w14:paraId="556E90DF" w14:textId="77777777" w:rsidR="00B726FB" w:rsidRDefault="00B726FB"/>
  <w:p w14:paraId="0DB8AB8F" w14:textId="77777777" w:rsidR="00B726FB" w:rsidRDefault="00B726FB"/>
  <w:p w14:paraId="009A39B0" w14:textId="77777777" w:rsidR="00B726FB" w:rsidRDefault="00B726FB"/>
  <w:p w14:paraId="37A3B2E9" w14:textId="77777777" w:rsidR="00B726FB" w:rsidRDefault="00B726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87EF1" w14:textId="6BB1B996" w:rsidR="00B726FB" w:rsidRDefault="009B0603" w:rsidP="006257BF">
    <w:pPr>
      <w:pStyle w:val="Footer"/>
      <w:tabs>
        <w:tab w:val="clear" w:pos="4320"/>
        <w:tab w:val="clear" w:pos="8640"/>
        <w:tab w:val="right" w:pos="9360"/>
      </w:tabs>
      <w:rPr>
        <w:rFonts w:ascii="Arial" w:hAnsi="Arial" w:cs="Arial"/>
        <w:sz w:val="18"/>
      </w:rPr>
    </w:pPr>
    <w:r w:rsidRPr="009B0603">
      <w:rPr>
        <w:rFonts w:ascii="Arial" w:hAnsi="Arial" w:cs="Arial"/>
        <w:sz w:val="18"/>
      </w:rPr>
      <w:t>1147NPRR-14 TAC Report 012423</w:t>
    </w:r>
    <w:r w:rsidR="00B726FB">
      <w:rPr>
        <w:rFonts w:ascii="Arial" w:hAnsi="Arial" w:cs="Arial"/>
        <w:sz w:val="18"/>
      </w:rPr>
      <w:tab/>
      <w:t>Pa</w:t>
    </w:r>
    <w:r w:rsidR="00B726FB" w:rsidRPr="00412DCA">
      <w:rPr>
        <w:rFonts w:ascii="Arial" w:hAnsi="Arial" w:cs="Arial"/>
        <w:sz w:val="18"/>
      </w:rPr>
      <w:t xml:space="preserve">ge </w:t>
    </w:r>
    <w:r w:rsidR="00B726FB" w:rsidRPr="00412DCA">
      <w:rPr>
        <w:rFonts w:ascii="Arial" w:hAnsi="Arial" w:cs="Arial"/>
        <w:sz w:val="18"/>
      </w:rPr>
      <w:fldChar w:fldCharType="begin"/>
    </w:r>
    <w:r w:rsidR="00B726FB" w:rsidRPr="00412DCA">
      <w:rPr>
        <w:rFonts w:ascii="Arial" w:hAnsi="Arial" w:cs="Arial"/>
        <w:sz w:val="18"/>
      </w:rPr>
      <w:instrText xml:space="preserve"> PAGE </w:instrText>
    </w:r>
    <w:r w:rsidR="00B726FB" w:rsidRPr="00412DCA">
      <w:rPr>
        <w:rFonts w:ascii="Arial" w:hAnsi="Arial" w:cs="Arial"/>
        <w:sz w:val="18"/>
      </w:rPr>
      <w:fldChar w:fldCharType="separate"/>
    </w:r>
    <w:r w:rsidR="00B726FB">
      <w:rPr>
        <w:rFonts w:ascii="Arial" w:hAnsi="Arial" w:cs="Arial"/>
        <w:sz w:val="18"/>
      </w:rPr>
      <w:t>2</w:t>
    </w:r>
    <w:r w:rsidR="00B726FB" w:rsidRPr="00412DCA">
      <w:rPr>
        <w:rFonts w:ascii="Arial" w:hAnsi="Arial" w:cs="Arial"/>
        <w:sz w:val="18"/>
      </w:rPr>
      <w:fldChar w:fldCharType="end"/>
    </w:r>
    <w:r w:rsidR="00B726FB" w:rsidRPr="00412DCA">
      <w:rPr>
        <w:rFonts w:ascii="Arial" w:hAnsi="Arial" w:cs="Arial"/>
        <w:sz w:val="18"/>
      </w:rPr>
      <w:t xml:space="preserve"> of </w:t>
    </w:r>
    <w:r w:rsidR="00B726FB" w:rsidRPr="00412DCA">
      <w:rPr>
        <w:rFonts w:ascii="Arial" w:hAnsi="Arial" w:cs="Arial"/>
        <w:sz w:val="18"/>
      </w:rPr>
      <w:fldChar w:fldCharType="begin"/>
    </w:r>
    <w:r w:rsidR="00B726FB" w:rsidRPr="00412DCA">
      <w:rPr>
        <w:rFonts w:ascii="Arial" w:hAnsi="Arial" w:cs="Arial"/>
        <w:sz w:val="18"/>
      </w:rPr>
      <w:instrText xml:space="preserve"> NUMPAGES </w:instrText>
    </w:r>
    <w:r w:rsidR="00B726FB" w:rsidRPr="00412DCA">
      <w:rPr>
        <w:rFonts w:ascii="Arial" w:hAnsi="Arial" w:cs="Arial"/>
        <w:sz w:val="18"/>
      </w:rPr>
      <w:fldChar w:fldCharType="separate"/>
    </w:r>
    <w:r w:rsidR="00B726FB">
      <w:rPr>
        <w:rFonts w:ascii="Arial" w:hAnsi="Arial" w:cs="Arial"/>
        <w:sz w:val="18"/>
      </w:rPr>
      <w:t>50</w:t>
    </w:r>
    <w:r w:rsidR="00B726FB" w:rsidRPr="00412DCA">
      <w:rPr>
        <w:rFonts w:ascii="Arial" w:hAnsi="Arial" w:cs="Arial"/>
        <w:sz w:val="18"/>
      </w:rPr>
      <w:fldChar w:fldCharType="end"/>
    </w:r>
  </w:p>
  <w:p w14:paraId="1EB1699C" w14:textId="3DB3947F" w:rsidR="00B726FB" w:rsidRPr="00DA29DC" w:rsidRDefault="00DA29DC" w:rsidP="00DA29DC">
    <w:pPr>
      <w:pStyle w:val="Footer"/>
      <w:tabs>
        <w:tab w:val="clear" w:pos="4320"/>
        <w:tab w:val="clear" w:pos="8640"/>
        <w:tab w:val="right" w:pos="9360"/>
      </w:tabs>
      <w:rPr>
        <w:rFonts w:ascii="Arial" w:hAnsi="Arial" w:cs="Arial"/>
        <w:sz w:val="18"/>
      </w:rPr>
    </w:pPr>
    <w:r w:rsidRPr="00DA29DC">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076BE" w14:textId="77777777" w:rsidR="00B726FB" w:rsidRPr="00C02C44" w:rsidRDefault="00B726FB">
    <w:pPr>
      <w:pStyle w:val="Footer"/>
      <w:jc w:val="center"/>
      <w:rPr>
        <w:smallCaps/>
        <w:sz w:val="18"/>
        <w:szCs w:val="18"/>
      </w:rPr>
    </w:pPr>
    <w:r w:rsidRPr="00C02C44">
      <w:rPr>
        <w:smallCaps/>
        <w:sz w:val="18"/>
        <w:szCs w:val="18"/>
      </w:rPr>
      <w:t>PUBLIC</w:t>
    </w:r>
  </w:p>
  <w:p w14:paraId="47183D3A" w14:textId="77777777" w:rsidR="00B726FB" w:rsidRDefault="00B726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F66A4" w14:textId="77777777" w:rsidR="009C2AFF" w:rsidRDefault="009C2AFF">
      <w:r>
        <w:separator/>
      </w:r>
    </w:p>
  </w:footnote>
  <w:footnote w:type="continuationSeparator" w:id="0">
    <w:p w14:paraId="0623F87A" w14:textId="77777777" w:rsidR="009C2AFF" w:rsidRDefault="009C2AFF">
      <w:r>
        <w:continuationSeparator/>
      </w:r>
    </w:p>
  </w:footnote>
  <w:footnote w:id="1">
    <w:p w14:paraId="6229895F" w14:textId="68B11C4D" w:rsidR="00B726FB" w:rsidRDefault="00B726FB" w:rsidP="0050212E">
      <w:pPr>
        <w:pStyle w:val="FootnoteText"/>
      </w:pPr>
      <w:r>
        <w:rPr>
          <w:rStyle w:val="FootnoteReference"/>
        </w:rPr>
        <w:footnoteRef/>
      </w:r>
      <w:r>
        <w:t xml:space="preserve"> Pursuant to Protocol Section 3.14.1.1, Notification of Suspension of Operations, this date must be at least 150 days (or 90 days </w:t>
      </w:r>
      <w:r w:rsidRPr="00C41C27">
        <w:t>if the Generation Resource will mothball and operate under a Seasonal Operation Period)</w:t>
      </w:r>
      <w:r>
        <w:t xml:space="preserve"> from the date ERCOT receives this Notification</w:t>
      </w:r>
      <w:del w:id="176" w:author="ERCOT" w:date="2022-08-15T15:06:00Z">
        <w:r w:rsidDel="00D45CF8">
          <w:delText xml:space="preserve">, </w:delText>
        </w:r>
        <w:r w:rsidRPr="00AA4BFB" w:rsidDel="00D45CF8">
          <w:delText>unless the suspension is the result of a Forced Outage</w:delText>
        </w:r>
        <w:r w:rsidDel="00D45CF8">
          <w:delText>,</w:delText>
        </w:r>
        <w:r w:rsidRPr="00AA4BFB" w:rsidDel="00D45CF8">
          <w:delText xml:space="preserve"> in which case the Generation Resource</w:delText>
        </w:r>
        <w:r w:rsidDel="00D45CF8">
          <w:delText xml:space="preserve"> </w:delText>
        </w:r>
        <w:r w:rsidRPr="00AA4BFB" w:rsidDel="00D45CF8">
          <w:delText>sh</w:delText>
        </w:r>
        <w:r w:rsidDel="00D45CF8">
          <w:delText>all</w:delText>
        </w:r>
        <w:r w:rsidRPr="00AA4BFB" w:rsidDel="00D45CF8">
          <w:delText xml:space="preserve"> submit this Notification as soon as practicable</w:delText>
        </w:r>
      </w:del>
      <w:r>
        <w:t>.</w:t>
      </w:r>
    </w:p>
  </w:footnote>
  <w:footnote w:id="2">
    <w:p w14:paraId="6E87EE01" w14:textId="77777777" w:rsidR="00B726FB" w:rsidRDefault="00B726FB" w:rsidP="0050212E">
      <w:pPr>
        <w:pStyle w:val="FootnoteText"/>
      </w:pPr>
      <w:r>
        <w:rPr>
          <w:rStyle w:val="FootnoteReference"/>
        </w:rPr>
        <w:footnoteRef/>
      </w:r>
      <w:r>
        <w:t xml:space="preserve"> ERCOT will remove the Generation Resource(s) from its registration systems if this option is selected.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0E5ED" w14:textId="77777777" w:rsidR="00B726FB" w:rsidRDefault="00B726FB">
    <w:pPr>
      <w:pStyle w:val="Header"/>
    </w:pPr>
  </w:p>
  <w:p w14:paraId="5F41783B" w14:textId="77777777" w:rsidR="00B726FB" w:rsidRDefault="00B726FB"/>
  <w:p w14:paraId="6DAE660B" w14:textId="77777777" w:rsidR="00B726FB" w:rsidRDefault="00B726FB"/>
  <w:p w14:paraId="568DA270" w14:textId="77777777" w:rsidR="00B726FB" w:rsidRDefault="00B726FB"/>
  <w:p w14:paraId="129D9901" w14:textId="77777777" w:rsidR="00B726FB" w:rsidRDefault="00B726F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62F4A" w14:textId="0D01BFB7" w:rsidR="00B726FB" w:rsidRPr="00DA29DC" w:rsidRDefault="004E6408" w:rsidP="00DA29DC">
    <w:pPr>
      <w:pStyle w:val="Header"/>
      <w:jc w:val="center"/>
      <w:rPr>
        <w:sz w:val="32"/>
      </w:rPr>
    </w:pPr>
    <w:r>
      <w:rPr>
        <w:sz w:val="32"/>
      </w:rPr>
      <w:t>TAC</w:t>
    </w:r>
    <w:r w:rsidR="00375A61">
      <w:rPr>
        <w:sz w:val="32"/>
      </w:rPr>
      <w:t xml:space="preserve">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05BA" w14:textId="77777777" w:rsidR="00B726FB" w:rsidRPr="00C06C8E" w:rsidRDefault="00B726FB" w:rsidP="00C06C8E">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000402"/>
    <w:multiLevelType w:val="multilevel"/>
    <w:tmpl w:val="00000885"/>
    <w:lvl w:ilvl="0">
      <w:start w:val="1"/>
      <w:numFmt w:val="lowerLetter"/>
      <w:lvlText w:val="(%1)"/>
      <w:lvlJc w:val="left"/>
      <w:pPr>
        <w:ind w:left="1560" w:hanging="720"/>
      </w:pPr>
      <w:rPr>
        <w:rFonts w:ascii="Times New Roman" w:hAnsi="Times New Roman" w:cs="Times New Roman"/>
        <w:b w:val="0"/>
        <w:bCs w:val="0"/>
        <w:i w:val="0"/>
        <w:iCs w:val="0"/>
        <w:w w:val="100"/>
        <w:sz w:val="24"/>
        <w:szCs w:val="24"/>
      </w:rPr>
    </w:lvl>
    <w:lvl w:ilvl="1">
      <w:numFmt w:val="bullet"/>
      <w:lvlText w:val="•"/>
      <w:lvlJc w:val="left"/>
      <w:pPr>
        <w:ind w:left="2364" w:hanging="720"/>
      </w:pPr>
    </w:lvl>
    <w:lvl w:ilvl="2">
      <w:numFmt w:val="bullet"/>
      <w:lvlText w:val="•"/>
      <w:lvlJc w:val="left"/>
      <w:pPr>
        <w:ind w:left="3168" w:hanging="720"/>
      </w:pPr>
    </w:lvl>
    <w:lvl w:ilvl="3">
      <w:numFmt w:val="bullet"/>
      <w:lvlText w:val="•"/>
      <w:lvlJc w:val="left"/>
      <w:pPr>
        <w:ind w:left="3972" w:hanging="720"/>
      </w:pPr>
    </w:lvl>
    <w:lvl w:ilvl="4">
      <w:numFmt w:val="bullet"/>
      <w:lvlText w:val="•"/>
      <w:lvlJc w:val="left"/>
      <w:pPr>
        <w:ind w:left="4776" w:hanging="720"/>
      </w:pPr>
    </w:lvl>
    <w:lvl w:ilvl="5">
      <w:numFmt w:val="bullet"/>
      <w:lvlText w:val="•"/>
      <w:lvlJc w:val="left"/>
      <w:pPr>
        <w:ind w:left="5580" w:hanging="720"/>
      </w:pPr>
    </w:lvl>
    <w:lvl w:ilvl="6">
      <w:numFmt w:val="bullet"/>
      <w:lvlText w:val="•"/>
      <w:lvlJc w:val="left"/>
      <w:pPr>
        <w:ind w:left="6384" w:hanging="720"/>
      </w:pPr>
    </w:lvl>
    <w:lvl w:ilvl="7">
      <w:numFmt w:val="bullet"/>
      <w:lvlText w:val="•"/>
      <w:lvlJc w:val="left"/>
      <w:pPr>
        <w:ind w:left="7188" w:hanging="720"/>
      </w:pPr>
    </w:lvl>
    <w:lvl w:ilvl="8">
      <w:numFmt w:val="bullet"/>
      <w:lvlText w:val="•"/>
      <w:lvlJc w:val="left"/>
      <w:pPr>
        <w:ind w:left="7992" w:hanging="720"/>
      </w:pPr>
    </w:lvl>
  </w:abstractNum>
  <w:abstractNum w:abstractNumId="12" w15:restartNumberingAfterBreak="0">
    <w:nsid w:val="194A55AB"/>
    <w:multiLevelType w:val="hybridMultilevel"/>
    <w:tmpl w:val="88B06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0C2C35"/>
    <w:multiLevelType w:val="hybridMultilevel"/>
    <w:tmpl w:val="286E66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CA71E2"/>
    <w:multiLevelType w:val="multilevel"/>
    <w:tmpl w:val="2DE29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B2A11D3"/>
    <w:multiLevelType w:val="hybridMultilevel"/>
    <w:tmpl w:val="79204DEE"/>
    <w:lvl w:ilvl="0" w:tplc="EA0A3944">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8"/>
  </w:num>
  <w:num w:numId="2">
    <w:abstractNumId w:val="10"/>
  </w:num>
  <w:num w:numId="3">
    <w:abstractNumId w:val="17"/>
  </w:num>
  <w:num w:numId="4">
    <w:abstractNumId w:val="14"/>
  </w:num>
  <w:num w:numId="5">
    <w:abstractNumId w:val="13"/>
  </w:num>
  <w:num w:numId="6">
    <w:abstractNumId w:val="15"/>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1"/>
  </w:num>
  <w:num w:numId="19">
    <w:abstractNumId w:val="16"/>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69F"/>
    <w:rsid w:val="00006711"/>
    <w:rsid w:val="00007FF4"/>
    <w:rsid w:val="00035522"/>
    <w:rsid w:val="00035D65"/>
    <w:rsid w:val="0004130E"/>
    <w:rsid w:val="000500AD"/>
    <w:rsid w:val="0005034E"/>
    <w:rsid w:val="00060A5A"/>
    <w:rsid w:val="000638E6"/>
    <w:rsid w:val="00064B44"/>
    <w:rsid w:val="00067FE2"/>
    <w:rsid w:val="00074F79"/>
    <w:rsid w:val="0007682E"/>
    <w:rsid w:val="000830F0"/>
    <w:rsid w:val="00084414"/>
    <w:rsid w:val="000901AF"/>
    <w:rsid w:val="000909F8"/>
    <w:rsid w:val="000A54BE"/>
    <w:rsid w:val="000A771A"/>
    <w:rsid w:val="000B327A"/>
    <w:rsid w:val="000B5945"/>
    <w:rsid w:val="000C1D8E"/>
    <w:rsid w:val="000C390B"/>
    <w:rsid w:val="000C61ED"/>
    <w:rsid w:val="000C69E5"/>
    <w:rsid w:val="000D1AEB"/>
    <w:rsid w:val="000D2B64"/>
    <w:rsid w:val="000D3E64"/>
    <w:rsid w:val="000E02AD"/>
    <w:rsid w:val="000E12C2"/>
    <w:rsid w:val="000E7307"/>
    <w:rsid w:val="000F09F0"/>
    <w:rsid w:val="000F13C5"/>
    <w:rsid w:val="000F1929"/>
    <w:rsid w:val="000F2BE8"/>
    <w:rsid w:val="000F4872"/>
    <w:rsid w:val="000F58E3"/>
    <w:rsid w:val="000F65DB"/>
    <w:rsid w:val="000F6D8E"/>
    <w:rsid w:val="00100081"/>
    <w:rsid w:val="00105A36"/>
    <w:rsid w:val="0011233F"/>
    <w:rsid w:val="00117AD1"/>
    <w:rsid w:val="00121D36"/>
    <w:rsid w:val="001250BA"/>
    <w:rsid w:val="0012688C"/>
    <w:rsid w:val="00127C19"/>
    <w:rsid w:val="00130AD7"/>
    <w:rsid w:val="001313B4"/>
    <w:rsid w:val="00132B6C"/>
    <w:rsid w:val="0013313A"/>
    <w:rsid w:val="0013328C"/>
    <w:rsid w:val="001346F6"/>
    <w:rsid w:val="001400A5"/>
    <w:rsid w:val="001451BD"/>
    <w:rsid w:val="0014546D"/>
    <w:rsid w:val="001500D9"/>
    <w:rsid w:val="00152ABA"/>
    <w:rsid w:val="00153BB7"/>
    <w:rsid w:val="00155359"/>
    <w:rsid w:val="00156DB7"/>
    <w:rsid w:val="00157228"/>
    <w:rsid w:val="00160C3C"/>
    <w:rsid w:val="00173FB5"/>
    <w:rsid w:val="0017783C"/>
    <w:rsid w:val="001810D2"/>
    <w:rsid w:val="0018467D"/>
    <w:rsid w:val="00185824"/>
    <w:rsid w:val="001906E1"/>
    <w:rsid w:val="0019314C"/>
    <w:rsid w:val="001934CA"/>
    <w:rsid w:val="001A1577"/>
    <w:rsid w:val="001A38F8"/>
    <w:rsid w:val="001C0AA9"/>
    <w:rsid w:val="001C2A08"/>
    <w:rsid w:val="001D0484"/>
    <w:rsid w:val="001D0CDF"/>
    <w:rsid w:val="001D0D28"/>
    <w:rsid w:val="001D2635"/>
    <w:rsid w:val="001D3852"/>
    <w:rsid w:val="001E511A"/>
    <w:rsid w:val="001F38F0"/>
    <w:rsid w:val="0020023B"/>
    <w:rsid w:val="002036F7"/>
    <w:rsid w:val="00206F9A"/>
    <w:rsid w:val="00207E0F"/>
    <w:rsid w:val="00220433"/>
    <w:rsid w:val="00221D14"/>
    <w:rsid w:val="002243BF"/>
    <w:rsid w:val="002269B3"/>
    <w:rsid w:val="002301D0"/>
    <w:rsid w:val="00231478"/>
    <w:rsid w:val="00237430"/>
    <w:rsid w:val="00240E90"/>
    <w:rsid w:val="0024778D"/>
    <w:rsid w:val="002479FF"/>
    <w:rsid w:val="0026041A"/>
    <w:rsid w:val="00265227"/>
    <w:rsid w:val="00273B17"/>
    <w:rsid w:val="002764C5"/>
    <w:rsid w:val="002765DF"/>
    <w:rsid w:val="00276A99"/>
    <w:rsid w:val="00277EB0"/>
    <w:rsid w:val="00286AD9"/>
    <w:rsid w:val="00294537"/>
    <w:rsid w:val="002966F3"/>
    <w:rsid w:val="002A000A"/>
    <w:rsid w:val="002A168A"/>
    <w:rsid w:val="002A57B9"/>
    <w:rsid w:val="002A67E1"/>
    <w:rsid w:val="002A6A81"/>
    <w:rsid w:val="002B36B1"/>
    <w:rsid w:val="002B69F3"/>
    <w:rsid w:val="002B763A"/>
    <w:rsid w:val="002B7931"/>
    <w:rsid w:val="002B7EEC"/>
    <w:rsid w:val="002C213B"/>
    <w:rsid w:val="002D1BF8"/>
    <w:rsid w:val="002D2D12"/>
    <w:rsid w:val="002D382A"/>
    <w:rsid w:val="002E2685"/>
    <w:rsid w:val="002F1EDD"/>
    <w:rsid w:val="002F2A58"/>
    <w:rsid w:val="002F3D36"/>
    <w:rsid w:val="003013F2"/>
    <w:rsid w:val="0030232A"/>
    <w:rsid w:val="00302C58"/>
    <w:rsid w:val="00302C59"/>
    <w:rsid w:val="0030694A"/>
    <w:rsid w:val="003069F4"/>
    <w:rsid w:val="00307238"/>
    <w:rsid w:val="00310703"/>
    <w:rsid w:val="00323B5E"/>
    <w:rsid w:val="00325F24"/>
    <w:rsid w:val="00330F01"/>
    <w:rsid w:val="003318B3"/>
    <w:rsid w:val="00353A8C"/>
    <w:rsid w:val="00360920"/>
    <w:rsid w:val="00364B7D"/>
    <w:rsid w:val="0037387D"/>
    <w:rsid w:val="00375A61"/>
    <w:rsid w:val="00381000"/>
    <w:rsid w:val="00384709"/>
    <w:rsid w:val="003851BD"/>
    <w:rsid w:val="00386C35"/>
    <w:rsid w:val="003912B0"/>
    <w:rsid w:val="0039703B"/>
    <w:rsid w:val="003A3D77"/>
    <w:rsid w:val="003A64CF"/>
    <w:rsid w:val="003B027C"/>
    <w:rsid w:val="003B13B3"/>
    <w:rsid w:val="003B383F"/>
    <w:rsid w:val="003B5AED"/>
    <w:rsid w:val="003B78D1"/>
    <w:rsid w:val="003C0BDC"/>
    <w:rsid w:val="003C5609"/>
    <w:rsid w:val="003C6B7B"/>
    <w:rsid w:val="003C7F21"/>
    <w:rsid w:val="003D7D0F"/>
    <w:rsid w:val="003E7F92"/>
    <w:rsid w:val="0040529F"/>
    <w:rsid w:val="004135BD"/>
    <w:rsid w:val="004149C5"/>
    <w:rsid w:val="00417129"/>
    <w:rsid w:val="00427306"/>
    <w:rsid w:val="004302A4"/>
    <w:rsid w:val="004365C8"/>
    <w:rsid w:val="004379DB"/>
    <w:rsid w:val="0044506C"/>
    <w:rsid w:val="004463BA"/>
    <w:rsid w:val="00460551"/>
    <w:rsid w:val="00470AE2"/>
    <w:rsid w:val="004719A2"/>
    <w:rsid w:val="00473930"/>
    <w:rsid w:val="00474A43"/>
    <w:rsid w:val="00475D62"/>
    <w:rsid w:val="00481971"/>
    <w:rsid w:val="004822D4"/>
    <w:rsid w:val="00484946"/>
    <w:rsid w:val="0049290B"/>
    <w:rsid w:val="0049389B"/>
    <w:rsid w:val="004A31B0"/>
    <w:rsid w:val="004A4451"/>
    <w:rsid w:val="004B3977"/>
    <w:rsid w:val="004D3958"/>
    <w:rsid w:val="004D7F45"/>
    <w:rsid w:val="004E1602"/>
    <w:rsid w:val="004E4A6B"/>
    <w:rsid w:val="004E6408"/>
    <w:rsid w:val="004E6931"/>
    <w:rsid w:val="005008DF"/>
    <w:rsid w:val="00500BA9"/>
    <w:rsid w:val="0050212E"/>
    <w:rsid w:val="005042BD"/>
    <w:rsid w:val="005045D0"/>
    <w:rsid w:val="00512D57"/>
    <w:rsid w:val="00515DE1"/>
    <w:rsid w:val="00516BAD"/>
    <w:rsid w:val="00522451"/>
    <w:rsid w:val="00526A55"/>
    <w:rsid w:val="00534C6C"/>
    <w:rsid w:val="005357AF"/>
    <w:rsid w:val="00540A85"/>
    <w:rsid w:val="005410BE"/>
    <w:rsid w:val="00542122"/>
    <w:rsid w:val="00546992"/>
    <w:rsid w:val="00546A8D"/>
    <w:rsid w:val="00550B01"/>
    <w:rsid w:val="0055234A"/>
    <w:rsid w:val="00552759"/>
    <w:rsid w:val="005529F7"/>
    <w:rsid w:val="0056036C"/>
    <w:rsid w:val="005634BD"/>
    <w:rsid w:val="00570280"/>
    <w:rsid w:val="00573D88"/>
    <w:rsid w:val="005753F1"/>
    <w:rsid w:val="00580866"/>
    <w:rsid w:val="005841C0"/>
    <w:rsid w:val="0058653F"/>
    <w:rsid w:val="00590114"/>
    <w:rsid w:val="0059260F"/>
    <w:rsid w:val="005D1001"/>
    <w:rsid w:val="005D24F3"/>
    <w:rsid w:val="005D3AAD"/>
    <w:rsid w:val="005D5011"/>
    <w:rsid w:val="005E5074"/>
    <w:rsid w:val="005E6377"/>
    <w:rsid w:val="005F2FF9"/>
    <w:rsid w:val="005F5F01"/>
    <w:rsid w:val="005F67AB"/>
    <w:rsid w:val="005F6C3A"/>
    <w:rsid w:val="006052B6"/>
    <w:rsid w:val="00612E4F"/>
    <w:rsid w:val="00613A21"/>
    <w:rsid w:val="00615D5E"/>
    <w:rsid w:val="00622E99"/>
    <w:rsid w:val="00623782"/>
    <w:rsid w:val="006257BF"/>
    <w:rsid w:val="00625E5D"/>
    <w:rsid w:val="00631CEB"/>
    <w:rsid w:val="00632802"/>
    <w:rsid w:val="00635266"/>
    <w:rsid w:val="00641C33"/>
    <w:rsid w:val="00643613"/>
    <w:rsid w:val="006607BF"/>
    <w:rsid w:val="0066370F"/>
    <w:rsid w:val="00663A75"/>
    <w:rsid w:val="00667E75"/>
    <w:rsid w:val="00670703"/>
    <w:rsid w:val="00671882"/>
    <w:rsid w:val="00677E87"/>
    <w:rsid w:val="00685D22"/>
    <w:rsid w:val="00691D41"/>
    <w:rsid w:val="00692C0F"/>
    <w:rsid w:val="00692C3C"/>
    <w:rsid w:val="0069444F"/>
    <w:rsid w:val="00696E30"/>
    <w:rsid w:val="006A0784"/>
    <w:rsid w:val="006A697B"/>
    <w:rsid w:val="006B0697"/>
    <w:rsid w:val="006B379C"/>
    <w:rsid w:val="006B4DDE"/>
    <w:rsid w:val="006B7381"/>
    <w:rsid w:val="006C4EF8"/>
    <w:rsid w:val="006C5D9E"/>
    <w:rsid w:val="006D610B"/>
    <w:rsid w:val="00703A1F"/>
    <w:rsid w:val="0070514F"/>
    <w:rsid w:val="00710169"/>
    <w:rsid w:val="00717889"/>
    <w:rsid w:val="0072786F"/>
    <w:rsid w:val="00740937"/>
    <w:rsid w:val="00743968"/>
    <w:rsid w:val="0075594C"/>
    <w:rsid w:val="00760BF0"/>
    <w:rsid w:val="00770026"/>
    <w:rsid w:val="007730C7"/>
    <w:rsid w:val="00775AC4"/>
    <w:rsid w:val="007836D9"/>
    <w:rsid w:val="00785415"/>
    <w:rsid w:val="007904EC"/>
    <w:rsid w:val="00791CB9"/>
    <w:rsid w:val="00793130"/>
    <w:rsid w:val="007A1413"/>
    <w:rsid w:val="007B3233"/>
    <w:rsid w:val="007B5A42"/>
    <w:rsid w:val="007C199B"/>
    <w:rsid w:val="007D0074"/>
    <w:rsid w:val="007D3073"/>
    <w:rsid w:val="007D6037"/>
    <w:rsid w:val="007D64B9"/>
    <w:rsid w:val="007D6F79"/>
    <w:rsid w:val="007D72D4"/>
    <w:rsid w:val="007E0452"/>
    <w:rsid w:val="007E65FC"/>
    <w:rsid w:val="007E703C"/>
    <w:rsid w:val="007F126D"/>
    <w:rsid w:val="008019BC"/>
    <w:rsid w:val="008070C0"/>
    <w:rsid w:val="00807460"/>
    <w:rsid w:val="00811C12"/>
    <w:rsid w:val="00814312"/>
    <w:rsid w:val="0082456E"/>
    <w:rsid w:val="00825A56"/>
    <w:rsid w:val="008324E1"/>
    <w:rsid w:val="0083335B"/>
    <w:rsid w:val="008347E1"/>
    <w:rsid w:val="00835E9F"/>
    <w:rsid w:val="00845778"/>
    <w:rsid w:val="00845947"/>
    <w:rsid w:val="00850932"/>
    <w:rsid w:val="00852354"/>
    <w:rsid w:val="00854CD0"/>
    <w:rsid w:val="00857108"/>
    <w:rsid w:val="00857203"/>
    <w:rsid w:val="00862256"/>
    <w:rsid w:val="00863A93"/>
    <w:rsid w:val="00884A0A"/>
    <w:rsid w:val="00887E28"/>
    <w:rsid w:val="008A412F"/>
    <w:rsid w:val="008B4A9E"/>
    <w:rsid w:val="008B4FA2"/>
    <w:rsid w:val="008B65B7"/>
    <w:rsid w:val="008C3FB6"/>
    <w:rsid w:val="008D5C3A"/>
    <w:rsid w:val="008E00F2"/>
    <w:rsid w:val="008E2341"/>
    <w:rsid w:val="008E6DA2"/>
    <w:rsid w:val="008E78AB"/>
    <w:rsid w:val="00906593"/>
    <w:rsid w:val="00907B1E"/>
    <w:rsid w:val="0091202E"/>
    <w:rsid w:val="009151F1"/>
    <w:rsid w:val="00922C67"/>
    <w:rsid w:val="00924F24"/>
    <w:rsid w:val="009336B9"/>
    <w:rsid w:val="00943AFD"/>
    <w:rsid w:val="00952CDB"/>
    <w:rsid w:val="0095424B"/>
    <w:rsid w:val="00955F9F"/>
    <w:rsid w:val="009571D9"/>
    <w:rsid w:val="00960B22"/>
    <w:rsid w:val="009615DE"/>
    <w:rsid w:val="00963A51"/>
    <w:rsid w:val="009755C3"/>
    <w:rsid w:val="0098047A"/>
    <w:rsid w:val="009830F5"/>
    <w:rsid w:val="00983B6E"/>
    <w:rsid w:val="009847DB"/>
    <w:rsid w:val="009936F8"/>
    <w:rsid w:val="00994337"/>
    <w:rsid w:val="009A3772"/>
    <w:rsid w:val="009A7799"/>
    <w:rsid w:val="009B0603"/>
    <w:rsid w:val="009B70BF"/>
    <w:rsid w:val="009B76C7"/>
    <w:rsid w:val="009C27C2"/>
    <w:rsid w:val="009C2AFF"/>
    <w:rsid w:val="009C5981"/>
    <w:rsid w:val="009C7D5B"/>
    <w:rsid w:val="009D17F0"/>
    <w:rsid w:val="009D4D06"/>
    <w:rsid w:val="009E3F4B"/>
    <w:rsid w:val="009E6AF3"/>
    <w:rsid w:val="009F3BE0"/>
    <w:rsid w:val="009F3C32"/>
    <w:rsid w:val="009F3D91"/>
    <w:rsid w:val="009F4187"/>
    <w:rsid w:val="00A12AF8"/>
    <w:rsid w:val="00A21E16"/>
    <w:rsid w:val="00A23AD1"/>
    <w:rsid w:val="00A42796"/>
    <w:rsid w:val="00A4728E"/>
    <w:rsid w:val="00A52FF1"/>
    <w:rsid w:val="00A5311D"/>
    <w:rsid w:val="00A5791D"/>
    <w:rsid w:val="00A74CB0"/>
    <w:rsid w:val="00A83A01"/>
    <w:rsid w:val="00A97DDB"/>
    <w:rsid w:val="00AA2296"/>
    <w:rsid w:val="00AA54E8"/>
    <w:rsid w:val="00AB4FC0"/>
    <w:rsid w:val="00AD3B58"/>
    <w:rsid w:val="00AE485F"/>
    <w:rsid w:val="00AE733E"/>
    <w:rsid w:val="00AF005F"/>
    <w:rsid w:val="00AF3D82"/>
    <w:rsid w:val="00AF56C6"/>
    <w:rsid w:val="00B032E8"/>
    <w:rsid w:val="00B04DBD"/>
    <w:rsid w:val="00B15E83"/>
    <w:rsid w:val="00B202F8"/>
    <w:rsid w:val="00B2484F"/>
    <w:rsid w:val="00B25D6C"/>
    <w:rsid w:val="00B3213F"/>
    <w:rsid w:val="00B323EB"/>
    <w:rsid w:val="00B32577"/>
    <w:rsid w:val="00B429A9"/>
    <w:rsid w:val="00B56115"/>
    <w:rsid w:val="00B57F96"/>
    <w:rsid w:val="00B67892"/>
    <w:rsid w:val="00B726FB"/>
    <w:rsid w:val="00B86342"/>
    <w:rsid w:val="00B870D6"/>
    <w:rsid w:val="00B90775"/>
    <w:rsid w:val="00B9729D"/>
    <w:rsid w:val="00B97D0F"/>
    <w:rsid w:val="00BA436B"/>
    <w:rsid w:val="00BA4D33"/>
    <w:rsid w:val="00BA67C4"/>
    <w:rsid w:val="00BA76A4"/>
    <w:rsid w:val="00BC2D06"/>
    <w:rsid w:val="00BC5A90"/>
    <w:rsid w:val="00BE10AB"/>
    <w:rsid w:val="00BE3479"/>
    <w:rsid w:val="00C01424"/>
    <w:rsid w:val="00C03FD6"/>
    <w:rsid w:val="00C05EEB"/>
    <w:rsid w:val="00C06C8E"/>
    <w:rsid w:val="00C07E88"/>
    <w:rsid w:val="00C10FD9"/>
    <w:rsid w:val="00C13975"/>
    <w:rsid w:val="00C1413B"/>
    <w:rsid w:val="00C42553"/>
    <w:rsid w:val="00C45256"/>
    <w:rsid w:val="00C56FE1"/>
    <w:rsid w:val="00C61402"/>
    <w:rsid w:val="00C72C21"/>
    <w:rsid w:val="00C744EB"/>
    <w:rsid w:val="00C745EF"/>
    <w:rsid w:val="00C75343"/>
    <w:rsid w:val="00C90702"/>
    <w:rsid w:val="00C917FF"/>
    <w:rsid w:val="00C94E5C"/>
    <w:rsid w:val="00C9766A"/>
    <w:rsid w:val="00CA101E"/>
    <w:rsid w:val="00CB23ED"/>
    <w:rsid w:val="00CB7F8D"/>
    <w:rsid w:val="00CC0741"/>
    <w:rsid w:val="00CC0978"/>
    <w:rsid w:val="00CC0B16"/>
    <w:rsid w:val="00CC4F39"/>
    <w:rsid w:val="00CC5600"/>
    <w:rsid w:val="00CD544C"/>
    <w:rsid w:val="00CE4F67"/>
    <w:rsid w:val="00CF1807"/>
    <w:rsid w:val="00CF35D9"/>
    <w:rsid w:val="00CF4256"/>
    <w:rsid w:val="00D026C6"/>
    <w:rsid w:val="00D04FE8"/>
    <w:rsid w:val="00D06F32"/>
    <w:rsid w:val="00D1262F"/>
    <w:rsid w:val="00D176CF"/>
    <w:rsid w:val="00D271E3"/>
    <w:rsid w:val="00D30946"/>
    <w:rsid w:val="00D32B1C"/>
    <w:rsid w:val="00D40B2F"/>
    <w:rsid w:val="00D452AC"/>
    <w:rsid w:val="00D45CF8"/>
    <w:rsid w:val="00D47A80"/>
    <w:rsid w:val="00D524DA"/>
    <w:rsid w:val="00D6244C"/>
    <w:rsid w:val="00D638D7"/>
    <w:rsid w:val="00D63DF1"/>
    <w:rsid w:val="00D74E93"/>
    <w:rsid w:val="00D7744B"/>
    <w:rsid w:val="00D85807"/>
    <w:rsid w:val="00D87349"/>
    <w:rsid w:val="00D90D0B"/>
    <w:rsid w:val="00D91EE9"/>
    <w:rsid w:val="00D95E2B"/>
    <w:rsid w:val="00D97220"/>
    <w:rsid w:val="00DA0520"/>
    <w:rsid w:val="00DA14CE"/>
    <w:rsid w:val="00DA2579"/>
    <w:rsid w:val="00DA271D"/>
    <w:rsid w:val="00DA29DC"/>
    <w:rsid w:val="00DA2F38"/>
    <w:rsid w:val="00DA348D"/>
    <w:rsid w:val="00DA3A40"/>
    <w:rsid w:val="00DA69FC"/>
    <w:rsid w:val="00DB72E9"/>
    <w:rsid w:val="00DD1DF5"/>
    <w:rsid w:val="00DE330B"/>
    <w:rsid w:val="00DE3B33"/>
    <w:rsid w:val="00DE6D3A"/>
    <w:rsid w:val="00DE78A8"/>
    <w:rsid w:val="00DE7BFA"/>
    <w:rsid w:val="00E023C0"/>
    <w:rsid w:val="00E063D4"/>
    <w:rsid w:val="00E14D47"/>
    <w:rsid w:val="00E1555D"/>
    <w:rsid w:val="00E1641C"/>
    <w:rsid w:val="00E2240E"/>
    <w:rsid w:val="00E22DD1"/>
    <w:rsid w:val="00E24601"/>
    <w:rsid w:val="00E24BE5"/>
    <w:rsid w:val="00E25249"/>
    <w:rsid w:val="00E26708"/>
    <w:rsid w:val="00E3139C"/>
    <w:rsid w:val="00E31E5C"/>
    <w:rsid w:val="00E34958"/>
    <w:rsid w:val="00E37AB0"/>
    <w:rsid w:val="00E45048"/>
    <w:rsid w:val="00E45C6D"/>
    <w:rsid w:val="00E50646"/>
    <w:rsid w:val="00E54453"/>
    <w:rsid w:val="00E559B7"/>
    <w:rsid w:val="00E71C39"/>
    <w:rsid w:val="00E742E6"/>
    <w:rsid w:val="00E75958"/>
    <w:rsid w:val="00E75CC1"/>
    <w:rsid w:val="00E822F9"/>
    <w:rsid w:val="00E842DD"/>
    <w:rsid w:val="00E958DF"/>
    <w:rsid w:val="00E961CB"/>
    <w:rsid w:val="00EA48FC"/>
    <w:rsid w:val="00EA56E6"/>
    <w:rsid w:val="00EA7CC7"/>
    <w:rsid w:val="00EB0383"/>
    <w:rsid w:val="00EB0C02"/>
    <w:rsid w:val="00EB1E89"/>
    <w:rsid w:val="00EC2E71"/>
    <w:rsid w:val="00EC335F"/>
    <w:rsid w:val="00EC48FB"/>
    <w:rsid w:val="00EC5AD9"/>
    <w:rsid w:val="00ED0184"/>
    <w:rsid w:val="00ED0890"/>
    <w:rsid w:val="00ED15B7"/>
    <w:rsid w:val="00ED22D7"/>
    <w:rsid w:val="00ED645F"/>
    <w:rsid w:val="00EE318A"/>
    <w:rsid w:val="00EE368D"/>
    <w:rsid w:val="00EE4643"/>
    <w:rsid w:val="00EF232A"/>
    <w:rsid w:val="00EF4E15"/>
    <w:rsid w:val="00EF4ED6"/>
    <w:rsid w:val="00F0389C"/>
    <w:rsid w:val="00F04600"/>
    <w:rsid w:val="00F05A69"/>
    <w:rsid w:val="00F103EE"/>
    <w:rsid w:val="00F12911"/>
    <w:rsid w:val="00F261D7"/>
    <w:rsid w:val="00F26CD9"/>
    <w:rsid w:val="00F27875"/>
    <w:rsid w:val="00F30406"/>
    <w:rsid w:val="00F35A05"/>
    <w:rsid w:val="00F42F49"/>
    <w:rsid w:val="00F43FFD"/>
    <w:rsid w:val="00F44236"/>
    <w:rsid w:val="00F46B7A"/>
    <w:rsid w:val="00F52517"/>
    <w:rsid w:val="00F61182"/>
    <w:rsid w:val="00F627B6"/>
    <w:rsid w:val="00F63024"/>
    <w:rsid w:val="00F70206"/>
    <w:rsid w:val="00F724B1"/>
    <w:rsid w:val="00F72686"/>
    <w:rsid w:val="00F72EB1"/>
    <w:rsid w:val="00F77EFE"/>
    <w:rsid w:val="00F823F4"/>
    <w:rsid w:val="00F917C8"/>
    <w:rsid w:val="00F97814"/>
    <w:rsid w:val="00FA4BBA"/>
    <w:rsid w:val="00FA57B2"/>
    <w:rsid w:val="00FB0924"/>
    <w:rsid w:val="00FB442C"/>
    <w:rsid w:val="00FB509B"/>
    <w:rsid w:val="00FB704A"/>
    <w:rsid w:val="00FC08E0"/>
    <w:rsid w:val="00FC3859"/>
    <w:rsid w:val="00FC3D4B"/>
    <w:rsid w:val="00FC6312"/>
    <w:rsid w:val="00FC79DB"/>
    <w:rsid w:val="00FD3BF4"/>
    <w:rsid w:val="00FD7B31"/>
    <w:rsid w:val="00FE36E3"/>
    <w:rsid w:val="00FE3724"/>
    <w:rsid w:val="00FE6B01"/>
    <w:rsid w:val="00FF151B"/>
    <w:rsid w:val="00FF2A9B"/>
    <w:rsid w:val="00FF4917"/>
    <w:rsid w:val="00FF56D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6F7A5DD0"/>
  <w15:chartTrackingRefBased/>
  <w15:docId w15:val="{A480E298-243E-47CD-A65F-409BDC27E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uiPriority="1"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DD1DF5"/>
    <w:rPr>
      <w:iCs/>
      <w:sz w:val="24"/>
      <w:lang w:eastAsia="en-US"/>
    </w:rPr>
  </w:style>
  <w:style w:type="paragraph" w:customStyle="1" w:styleId="BodyTextNumbered">
    <w:name w:val="Body Text Numbered"/>
    <w:basedOn w:val="BodyText"/>
    <w:link w:val="BodyTextNumberedChar1"/>
    <w:rsid w:val="00DD1DF5"/>
    <w:pPr>
      <w:ind w:left="720" w:hanging="720"/>
    </w:pPr>
    <w:rPr>
      <w:iCs/>
      <w:szCs w:val="20"/>
    </w:rPr>
  </w:style>
  <w:style w:type="paragraph" w:customStyle="1" w:styleId="Default">
    <w:name w:val="Default"/>
    <w:rsid w:val="00EB0C02"/>
    <w:pPr>
      <w:autoSpaceDE w:val="0"/>
      <w:autoSpaceDN w:val="0"/>
      <w:adjustRightInd w:val="0"/>
    </w:pPr>
    <w:rPr>
      <w:color w:val="000000"/>
      <w:sz w:val="24"/>
      <w:szCs w:val="24"/>
      <w:lang w:eastAsia="ko-KR"/>
    </w:rPr>
  </w:style>
  <w:style w:type="character" w:customStyle="1" w:styleId="H4Char">
    <w:name w:val="H4 Char"/>
    <w:link w:val="H4"/>
    <w:rsid w:val="00EB0C02"/>
    <w:rPr>
      <w:b/>
      <w:bCs/>
      <w:snapToGrid w:val="0"/>
      <w:sz w:val="24"/>
      <w:lang w:eastAsia="en-US"/>
    </w:rPr>
  </w:style>
  <w:style w:type="character" w:customStyle="1" w:styleId="CommentTextChar">
    <w:name w:val="Comment Text Char"/>
    <w:link w:val="CommentText"/>
    <w:rsid w:val="003D7D0F"/>
    <w:rPr>
      <w:lang w:eastAsia="en-US"/>
    </w:rPr>
  </w:style>
  <w:style w:type="paragraph" w:styleId="ListParagraph">
    <w:name w:val="List Paragraph"/>
    <w:basedOn w:val="Normal"/>
    <w:uiPriority w:val="1"/>
    <w:qFormat/>
    <w:rsid w:val="00580866"/>
    <w:pPr>
      <w:ind w:left="720"/>
    </w:pPr>
  </w:style>
  <w:style w:type="character" w:customStyle="1" w:styleId="Heading2Char">
    <w:name w:val="Heading 2 Char"/>
    <w:aliases w:val="h2 Char"/>
    <w:link w:val="Heading2"/>
    <w:rsid w:val="000F1929"/>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0F1929"/>
    <w:rPr>
      <w:sz w:val="24"/>
      <w:szCs w:val="24"/>
      <w:lang w:eastAsia="en-US"/>
    </w:rPr>
  </w:style>
  <w:style w:type="character" w:customStyle="1" w:styleId="H2Char">
    <w:name w:val="H2 Char"/>
    <w:link w:val="H2"/>
    <w:rsid w:val="000F1929"/>
    <w:rPr>
      <w:b/>
      <w:sz w:val="24"/>
      <w:lang w:eastAsia="en-US"/>
    </w:rPr>
  </w:style>
  <w:style w:type="character" w:customStyle="1" w:styleId="InstructionsChar">
    <w:name w:val="Instructions Char"/>
    <w:link w:val="Instructions"/>
    <w:rsid w:val="001346F6"/>
    <w:rPr>
      <w:b/>
      <w:i/>
      <w:iCs/>
      <w:sz w:val="24"/>
      <w:szCs w:val="24"/>
      <w:lang w:eastAsia="en-US"/>
    </w:rPr>
  </w:style>
  <w:style w:type="paragraph" w:customStyle="1" w:styleId="Char">
    <w:name w:val="Char"/>
    <w:basedOn w:val="Normal"/>
    <w:rsid w:val="001346F6"/>
    <w:pPr>
      <w:spacing w:after="160" w:line="240" w:lineRule="exact"/>
    </w:pPr>
    <w:rPr>
      <w:rFonts w:ascii="Verdana" w:hAnsi="Verdana"/>
      <w:sz w:val="16"/>
      <w:szCs w:val="20"/>
    </w:rPr>
  </w:style>
  <w:style w:type="character" w:customStyle="1" w:styleId="H5Char">
    <w:name w:val="H5 Char"/>
    <w:link w:val="H5"/>
    <w:rsid w:val="00D026C6"/>
    <w:rPr>
      <w:b/>
      <w:bCs/>
      <w:i/>
      <w:iCs/>
      <w:sz w:val="24"/>
      <w:szCs w:val="26"/>
    </w:rPr>
  </w:style>
  <w:style w:type="character" w:styleId="FootnoteReference">
    <w:name w:val="footnote reference"/>
    <w:rsid w:val="00ED22D7"/>
    <w:rPr>
      <w:vertAlign w:val="superscript"/>
    </w:rPr>
  </w:style>
  <w:style w:type="character" w:customStyle="1" w:styleId="FootnoteTextChar">
    <w:name w:val="Footnote Text Char"/>
    <w:link w:val="FootnoteText"/>
    <w:rsid w:val="00ED22D7"/>
    <w:rPr>
      <w:sz w:val="18"/>
      <w:lang w:eastAsia="en-US"/>
    </w:rPr>
  </w:style>
  <w:style w:type="character" w:customStyle="1" w:styleId="List2Char">
    <w:name w:val="List 2 Char"/>
    <w:aliases w:val=" Char2 Char1"/>
    <w:link w:val="List2"/>
    <w:rsid w:val="00ED22D7"/>
    <w:rPr>
      <w:sz w:val="24"/>
      <w:lang w:eastAsia="en-US"/>
    </w:rPr>
  </w:style>
  <w:style w:type="character" w:customStyle="1" w:styleId="HeaderChar">
    <w:name w:val="Header Char"/>
    <w:link w:val="Header"/>
    <w:rsid w:val="00C06C8E"/>
    <w:rPr>
      <w:rFonts w:ascii="Arial" w:hAnsi="Arial"/>
      <w:b/>
      <w:bCs/>
      <w:sz w:val="24"/>
      <w:szCs w:val="24"/>
    </w:rPr>
  </w:style>
  <w:style w:type="character" w:customStyle="1" w:styleId="FooterChar">
    <w:name w:val="Footer Char"/>
    <w:link w:val="Footer"/>
    <w:rsid w:val="00C06C8E"/>
    <w:rPr>
      <w:sz w:val="24"/>
      <w:szCs w:val="24"/>
    </w:rPr>
  </w:style>
  <w:style w:type="character" w:styleId="UnresolvedMention">
    <w:name w:val="Unresolved Mention"/>
    <w:uiPriority w:val="99"/>
    <w:semiHidden/>
    <w:unhideWhenUsed/>
    <w:rsid w:val="00522451"/>
    <w:rPr>
      <w:color w:val="605E5C"/>
      <w:shd w:val="clear" w:color="auto" w:fill="E1DFDD"/>
    </w:rPr>
  </w:style>
  <w:style w:type="character" w:customStyle="1" w:styleId="BodyTextIndentChar">
    <w:name w:val="Body Text Indent Char"/>
    <w:aliases w:val=" Char Char"/>
    <w:link w:val="BodyTextIndent"/>
    <w:rsid w:val="000901AF"/>
    <w:rPr>
      <w:iCs/>
      <w:sz w:val="24"/>
    </w:rPr>
  </w:style>
  <w:style w:type="character" w:customStyle="1" w:styleId="H3Char">
    <w:name w:val="H3 Char"/>
    <w:link w:val="H3"/>
    <w:rsid w:val="000901AF"/>
    <w:rPr>
      <w:b/>
      <w:bCs/>
      <w:i/>
      <w:sz w:val="24"/>
    </w:rPr>
  </w:style>
  <w:style w:type="paragraph" w:customStyle="1" w:styleId="Char3">
    <w:name w:val="Char3"/>
    <w:basedOn w:val="Normal"/>
    <w:rsid w:val="009615DE"/>
    <w:pPr>
      <w:spacing w:after="160" w:line="240" w:lineRule="exact"/>
    </w:pPr>
    <w:rPr>
      <w:rFonts w:ascii="Verdana" w:hAnsi="Verdana"/>
      <w:sz w:val="16"/>
      <w:szCs w:val="20"/>
    </w:rPr>
  </w:style>
  <w:style w:type="character" w:customStyle="1" w:styleId="Heading3Char">
    <w:name w:val="Heading 3 Char"/>
    <w:aliases w:val="h3 Char"/>
    <w:link w:val="Heading3"/>
    <w:rsid w:val="009615DE"/>
    <w:rPr>
      <w:b/>
      <w:bCs/>
      <w:i/>
      <w:sz w:val="24"/>
    </w:rPr>
  </w:style>
  <w:style w:type="character" w:customStyle="1" w:styleId="Heading4Char">
    <w:name w:val="Heading 4 Char"/>
    <w:aliases w:val="h4 Char"/>
    <w:link w:val="Heading4"/>
    <w:rsid w:val="009615DE"/>
    <w:rPr>
      <w:b/>
      <w:bCs/>
      <w:snapToGrid w:val="0"/>
      <w:sz w:val="24"/>
    </w:rPr>
  </w:style>
  <w:style w:type="character" w:customStyle="1" w:styleId="H6Char">
    <w:name w:val="H6 Char"/>
    <w:link w:val="H6"/>
    <w:rsid w:val="009615DE"/>
    <w:rPr>
      <w:b/>
      <w:bCs/>
      <w:sz w:val="24"/>
      <w:szCs w:val="22"/>
    </w:rPr>
  </w:style>
  <w:style w:type="character" w:customStyle="1" w:styleId="FormulaBoldChar">
    <w:name w:val="Formula Bold Char"/>
    <w:link w:val="FormulaBold"/>
    <w:rsid w:val="009615DE"/>
    <w:rPr>
      <w:b/>
      <w:bCs/>
      <w:sz w:val="24"/>
      <w:szCs w:val="24"/>
    </w:rPr>
  </w:style>
  <w:style w:type="character" w:customStyle="1" w:styleId="CharChar1">
    <w:name w:val="Char Char1"/>
    <w:rsid w:val="009615DE"/>
    <w:rPr>
      <w:b/>
      <w:bCs/>
      <w:i/>
      <w:iCs/>
      <w:sz w:val="24"/>
      <w:szCs w:val="26"/>
      <w:lang w:val="en-US" w:eastAsia="en-US" w:bidi="ar-SA"/>
    </w:rPr>
  </w:style>
  <w:style w:type="character" w:customStyle="1" w:styleId="ListIntroductionChar">
    <w:name w:val="List Introduction Char"/>
    <w:link w:val="ListIntroduction"/>
    <w:rsid w:val="009615DE"/>
    <w:rPr>
      <w:iCs/>
      <w:sz w:val="24"/>
    </w:rPr>
  </w:style>
  <w:style w:type="character" w:customStyle="1" w:styleId="VariableDefinitionChar">
    <w:name w:val="Variable Definition Char"/>
    <w:link w:val="VariableDefinition"/>
    <w:rsid w:val="009615DE"/>
    <w:rPr>
      <w:iCs/>
      <w:sz w:val="24"/>
    </w:rPr>
  </w:style>
  <w:style w:type="character" w:customStyle="1" w:styleId="ListSubChar">
    <w:name w:val="List Sub Char"/>
    <w:link w:val="ListSub"/>
    <w:rsid w:val="009615DE"/>
    <w:rPr>
      <w:sz w:val="24"/>
    </w:rPr>
  </w:style>
  <w:style w:type="paragraph" w:customStyle="1" w:styleId="note">
    <w:name w:val="note"/>
    <w:basedOn w:val="Normal"/>
    <w:rsid w:val="009615DE"/>
    <w:rPr>
      <w:sz w:val="22"/>
      <w:szCs w:val="20"/>
    </w:rPr>
  </w:style>
  <w:style w:type="paragraph" w:styleId="BlockText">
    <w:name w:val="Block Text"/>
    <w:basedOn w:val="Normal"/>
    <w:rsid w:val="009615DE"/>
    <w:pPr>
      <w:spacing w:after="120"/>
      <w:ind w:left="1440" w:right="1440"/>
    </w:pPr>
    <w:rPr>
      <w:szCs w:val="20"/>
    </w:rPr>
  </w:style>
  <w:style w:type="character" w:customStyle="1" w:styleId="BulletIndentChar">
    <w:name w:val="Bullet Indent Char"/>
    <w:link w:val="BulletIndent"/>
    <w:rsid w:val="009615DE"/>
    <w:rPr>
      <w:sz w:val="24"/>
    </w:rPr>
  </w:style>
  <w:style w:type="paragraph" w:styleId="DocumentMap">
    <w:name w:val="Document Map"/>
    <w:basedOn w:val="Normal"/>
    <w:link w:val="DocumentMapChar"/>
    <w:rsid w:val="009615DE"/>
    <w:pPr>
      <w:shd w:val="clear" w:color="auto" w:fill="000080"/>
    </w:pPr>
    <w:rPr>
      <w:rFonts w:ascii="Tahoma" w:hAnsi="Tahoma" w:cs="Tahoma"/>
      <w:sz w:val="20"/>
      <w:szCs w:val="20"/>
    </w:rPr>
  </w:style>
  <w:style w:type="character" w:customStyle="1" w:styleId="DocumentMapChar">
    <w:name w:val="Document Map Char"/>
    <w:link w:val="DocumentMap"/>
    <w:rsid w:val="009615DE"/>
    <w:rPr>
      <w:rFonts w:ascii="Tahoma" w:hAnsi="Tahoma" w:cs="Tahoma"/>
      <w:shd w:val="clear" w:color="auto" w:fill="000080"/>
    </w:rPr>
  </w:style>
  <w:style w:type="paragraph" w:customStyle="1" w:styleId="List1">
    <w:name w:val="List1"/>
    <w:basedOn w:val="H4"/>
    <w:rsid w:val="009615DE"/>
    <w:pPr>
      <w:tabs>
        <w:tab w:val="clear" w:pos="1260"/>
      </w:tabs>
      <w:ind w:left="1440" w:hanging="720"/>
    </w:pPr>
    <w:rPr>
      <w:b w:val="0"/>
      <w:bCs w:val="0"/>
    </w:rPr>
  </w:style>
  <w:style w:type="character" w:customStyle="1" w:styleId="BodyTextNumberedChar">
    <w:name w:val="Body Text Numbered Char"/>
    <w:rsid w:val="009615DE"/>
    <w:rPr>
      <w:iCs/>
      <w:sz w:val="24"/>
      <w:lang w:val="en-US" w:eastAsia="en-US" w:bidi="ar-SA"/>
    </w:rPr>
  </w:style>
  <w:style w:type="paragraph" w:customStyle="1" w:styleId="Char31">
    <w:name w:val="Char31"/>
    <w:basedOn w:val="Normal"/>
    <w:rsid w:val="009615DE"/>
    <w:pPr>
      <w:spacing w:after="160" w:line="240" w:lineRule="exact"/>
    </w:pPr>
    <w:rPr>
      <w:rFonts w:ascii="Verdana" w:hAnsi="Verdana"/>
      <w:sz w:val="16"/>
      <w:szCs w:val="20"/>
    </w:rPr>
  </w:style>
  <w:style w:type="character" w:customStyle="1" w:styleId="BodyTextNumberedCharChar">
    <w:name w:val="Body Text Numbered Char Char"/>
    <w:rsid w:val="009615DE"/>
    <w:rPr>
      <w:iCs/>
      <w:sz w:val="24"/>
      <w:lang w:val="en-US" w:eastAsia="en-US" w:bidi="ar-SA"/>
    </w:rPr>
  </w:style>
  <w:style w:type="character" w:customStyle="1" w:styleId="DeltaViewInsertion">
    <w:name w:val="DeltaView Insertion"/>
    <w:rsid w:val="009615DE"/>
    <w:rPr>
      <w:color w:val="0000FF"/>
      <w:spacing w:val="0"/>
      <w:u w:val="double"/>
    </w:rPr>
  </w:style>
  <w:style w:type="character" w:customStyle="1" w:styleId="DeltaViewMoveDestination">
    <w:name w:val="DeltaView Move Destination"/>
    <w:rsid w:val="009615DE"/>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9615DE"/>
    <w:rPr>
      <w:iCs/>
      <w:sz w:val="24"/>
      <w:lang w:val="en-US" w:eastAsia="en-US" w:bidi="ar-SA"/>
    </w:rPr>
  </w:style>
  <w:style w:type="character" w:customStyle="1" w:styleId="BulletChar">
    <w:name w:val="Bullet Char"/>
    <w:link w:val="Bullet"/>
    <w:rsid w:val="009615DE"/>
    <w:rPr>
      <w:sz w:val="24"/>
    </w:rPr>
  </w:style>
  <w:style w:type="paragraph" w:customStyle="1" w:styleId="Bullet15">
    <w:name w:val="Bullet (1.5)"/>
    <w:basedOn w:val="Normal"/>
    <w:rsid w:val="009615DE"/>
    <w:pPr>
      <w:tabs>
        <w:tab w:val="num" w:pos="2520"/>
      </w:tabs>
      <w:spacing w:after="120"/>
      <w:ind w:left="2520" w:hanging="720"/>
    </w:pPr>
    <w:rPr>
      <w:szCs w:val="20"/>
    </w:rPr>
  </w:style>
  <w:style w:type="paragraph" w:customStyle="1" w:styleId="BulletCharChar">
    <w:name w:val="Bullet Char Char"/>
    <w:basedOn w:val="Normal"/>
    <w:link w:val="BulletCharCharChar"/>
    <w:rsid w:val="009615DE"/>
    <w:pPr>
      <w:tabs>
        <w:tab w:val="num" w:pos="450"/>
      </w:tabs>
      <w:spacing w:after="180"/>
      <w:ind w:left="450" w:hanging="360"/>
    </w:pPr>
    <w:rPr>
      <w:szCs w:val="20"/>
    </w:rPr>
  </w:style>
  <w:style w:type="character" w:customStyle="1" w:styleId="BulletCharCharChar">
    <w:name w:val="Bullet Char Char Char"/>
    <w:link w:val="BulletCharChar"/>
    <w:rsid w:val="009615DE"/>
    <w:rPr>
      <w:sz w:val="24"/>
    </w:rPr>
  </w:style>
  <w:style w:type="paragraph" w:styleId="BodyText2">
    <w:name w:val="Body Text 2"/>
    <w:basedOn w:val="Normal"/>
    <w:link w:val="BodyText2Char"/>
    <w:rsid w:val="009615DE"/>
    <w:pPr>
      <w:spacing w:after="120" w:line="480" w:lineRule="auto"/>
    </w:pPr>
    <w:rPr>
      <w:szCs w:val="20"/>
    </w:rPr>
  </w:style>
  <w:style w:type="character" w:customStyle="1" w:styleId="BodyText2Char">
    <w:name w:val="Body Text 2 Char"/>
    <w:link w:val="BodyText2"/>
    <w:rsid w:val="009615DE"/>
    <w:rPr>
      <w:sz w:val="24"/>
    </w:rPr>
  </w:style>
  <w:style w:type="paragraph" w:styleId="BodyText3">
    <w:name w:val="Body Text 3"/>
    <w:basedOn w:val="Normal"/>
    <w:link w:val="BodyText3Char"/>
    <w:rsid w:val="009615DE"/>
    <w:pPr>
      <w:spacing w:after="120"/>
    </w:pPr>
    <w:rPr>
      <w:sz w:val="16"/>
      <w:szCs w:val="16"/>
    </w:rPr>
  </w:style>
  <w:style w:type="character" w:customStyle="1" w:styleId="BodyText3Char">
    <w:name w:val="Body Text 3 Char"/>
    <w:link w:val="BodyText3"/>
    <w:rsid w:val="009615DE"/>
    <w:rPr>
      <w:sz w:val="16"/>
      <w:szCs w:val="16"/>
    </w:rPr>
  </w:style>
  <w:style w:type="paragraph" w:styleId="BodyTextFirstIndent">
    <w:name w:val="Body Text First Indent"/>
    <w:basedOn w:val="BodyText"/>
    <w:link w:val="BodyTextFirstIndentChar"/>
    <w:rsid w:val="009615DE"/>
    <w:pPr>
      <w:spacing w:after="120"/>
      <w:ind w:firstLine="210"/>
    </w:pPr>
    <w:rPr>
      <w:szCs w:val="20"/>
    </w:rPr>
  </w:style>
  <w:style w:type="character" w:customStyle="1" w:styleId="BodyTextFirstIndentChar">
    <w:name w:val="Body Text First Indent Char"/>
    <w:basedOn w:val="BodyTextChar"/>
    <w:link w:val="BodyTextFirstIndent"/>
    <w:rsid w:val="009615DE"/>
    <w:rPr>
      <w:sz w:val="24"/>
      <w:szCs w:val="24"/>
      <w:lang w:eastAsia="en-US"/>
    </w:rPr>
  </w:style>
  <w:style w:type="paragraph" w:styleId="BodyTextFirstIndent2">
    <w:name w:val="Body Text First Indent 2"/>
    <w:basedOn w:val="BodyTextIndent"/>
    <w:link w:val="BodyTextFirstIndent2Char"/>
    <w:rsid w:val="009615DE"/>
    <w:pPr>
      <w:spacing w:after="120"/>
      <w:ind w:left="360" w:firstLine="210"/>
    </w:pPr>
    <w:rPr>
      <w:iCs w:val="0"/>
    </w:rPr>
  </w:style>
  <w:style w:type="character" w:customStyle="1" w:styleId="BodyTextFirstIndent2Char">
    <w:name w:val="Body Text First Indent 2 Char"/>
    <w:link w:val="BodyTextFirstIndent2"/>
    <w:rsid w:val="009615DE"/>
    <w:rPr>
      <w:iCs w:val="0"/>
      <w:sz w:val="24"/>
    </w:rPr>
  </w:style>
  <w:style w:type="paragraph" w:styleId="BodyTextIndent2">
    <w:name w:val="Body Text Indent 2"/>
    <w:basedOn w:val="Normal"/>
    <w:link w:val="BodyTextIndent2Char"/>
    <w:rsid w:val="009615DE"/>
    <w:pPr>
      <w:spacing w:after="120" w:line="480" w:lineRule="auto"/>
      <w:ind w:left="360"/>
    </w:pPr>
    <w:rPr>
      <w:szCs w:val="20"/>
    </w:rPr>
  </w:style>
  <w:style w:type="character" w:customStyle="1" w:styleId="BodyTextIndent2Char">
    <w:name w:val="Body Text Indent 2 Char"/>
    <w:link w:val="BodyTextIndent2"/>
    <w:rsid w:val="009615DE"/>
    <w:rPr>
      <w:sz w:val="24"/>
    </w:rPr>
  </w:style>
  <w:style w:type="paragraph" w:styleId="BodyTextIndent3">
    <w:name w:val="Body Text Indent 3"/>
    <w:basedOn w:val="Normal"/>
    <w:link w:val="BodyTextIndent3Char"/>
    <w:rsid w:val="009615DE"/>
    <w:pPr>
      <w:spacing w:after="120"/>
      <w:ind w:left="360"/>
    </w:pPr>
    <w:rPr>
      <w:sz w:val="16"/>
      <w:szCs w:val="16"/>
    </w:rPr>
  </w:style>
  <w:style w:type="character" w:customStyle="1" w:styleId="BodyTextIndent3Char">
    <w:name w:val="Body Text Indent 3 Char"/>
    <w:link w:val="BodyTextIndent3"/>
    <w:rsid w:val="009615DE"/>
    <w:rPr>
      <w:sz w:val="16"/>
      <w:szCs w:val="16"/>
    </w:rPr>
  </w:style>
  <w:style w:type="paragraph" w:styleId="Caption">
    <w:name w:val="caption"/>
    <w:basedOn w:val="Normal"/>
    <w:next w:val="Normal"/>
    <w:qFormat/>
    <w:rsid w:val="009615DE"/>
    <w:rPr>
      <w:b/>
      <w:bCs/>
      <w:sz w:val="20"/>
      <w:szCs w:val="20"/>
    </w:rPr>
  </w:style>
  <w:style w:type="paragraph" w:styleId="Closing">
    <w:name w:val="Closing"/>
    <w:basedOn w:val="Normal"/>
    <w:link w:val="ClosingChar"/>
    <w:rsid w:val="009615DE"/>
    <w:pPr>
      <w:ind w:left="4320"/>
    </w:pPr>
    <w:rPr>
      <w:szCs w:val="20"/>
    </w:rPr>
  </w:style>
  <w:style w:type="character" w:customStyle="1" w:styleId="ClosingChar">
    <w:name w:val="Closing Char"/>
    <w:link w:val="Closing"/>
    <w:rsid w:val="009615DE"/>
    <w:rPr>
      <w:sz w:val="24"/>
    </w:rPr>
  </w:style>
  <w:style w:type="paragraph" w:styleId="Date">
    <w:name w:val="Date"/>
    <w:basedOn w:val="Normal"/>
    <w:next w:val="Normal"/>
    <w:link w:val="DateChar"/>
    <w:rsid w:val="009615DE"/>
    <w:rPr>
      <w:szCs w:val="20"/>
    </w:rPr>
  </w:style>
  <w:style w:type="character" w:customStyle="1" w:styleId="DateChar">
    <w:name w:val="Date Char"/>
    <w:link w:val="Date"/>
    <w:rsid w:val="009615DE"/>
    <w:rPr>
      <w:sz w:val="24"/>
    </w:rPr>
  </w:style>
  <w:style w:type="paragraph" w:styleId="E-mailSignature">
    <w:name w:val="E-mail Signature"/>
    <w:basedOn w:val="Normal"/>
    <w:link w:val="E-mailSignatureChar"/>
    <w:rsid w:val="009615DE"/>
    <w:rPr>
      <w:szCs w:val="20"/>
    </w:rPr>
  </w:style>
  <w:style w:type="character" w:customStyle="1" w:styleId="E-mailSignatureChar">
    <w:name w:val="E-mail Signature Char"/>
    <w:link w:val="E-mailSignature"/>
    <w:rsid w:val="009615DE"/>
    <w:rPr>
      <w:sz w:val="24"/>
    </w:rPr>
  </w:style>
  <w:style w:type="paragraph" w:styleId="EndnoteText">
    <w:name w:val="endnote text"/>
    <w:basedOn w:val="Normal"/>
    <w:link w:val="EndnoteTextChar"/>
    <w:rsid w:val="009615DE"/>
    <w:rPr>
      <w:sz w:val="20"/>
      <w:szCs w:val="20"/>
    </w:rPr>
  </w:style>
  <w:style w:type="character" w:customStyle="1" w:styleId="EndnoteTextChar">
    <w:name w:val="Endnote Text Char"/>
    <w:basedOn w:val="DefaultParagraphFont"/>
    <w:link w:val="EndnoteText"/>
    <w:rsid w:val="009615DE"/>
  </w:style>
  <w:style w:type="paragraph" w:styleId="EnvelopeAddress">
    <w:name w:val="envelope address"/>
    <w:basedOn w:val="Normal"/>
    <w:rsid w:val="009615DE"/>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615DE"/>
    <w:rPr>
      <w:rFonts w:ascii="Arial" w:hAnsi="Arial" w:cs="Arial"/>
      <w:sz w:val="20"/>
      <w:szCs w:val="20"/>
    </w:rPr>
  </w:style>
  <w:style w:type="paragraph" w:styleId="HTMLAddress">
    <w:name w:val="HTML Address"/>
    <w:basedOn w:val="Normal"/>
    <w:link w:val="HTMLAddressChar"/>
    <w:rsid w:val="009615DE"/>
    <w:rPr>
      <w:i/>
      <w:iCs/>
      <w:szCs w:val="20"/>
    </w:rPr>
  </w:style>
  <w:style w:type="character" w:customStyle="1" w:styleId="HTMLAddressChar">
    <w:name w:val="HTML Address Char"/>
    <w:link w:val="HTMLAddress"/>
    <w:rsid w:val="009615DE"/>
    <w:rPr>
      <w:i/>
      <w:iCs/>
      <w:sz w:val="24"/>
    </w:rPr>
  </w:style>
  <w:style w:type="paragraph" w:styleId="HTMLPreformatted">
    <w:name w:val="HTML Preformatted"/>
    <w:basedOn w:val="Normal"/>
    <w:link w:val="HTMLPreformattedChar"/>
    <w:rsid w:val="009615DE"/>
    <w:rPr>
      <w:rFonts w:ascii="Courier New" w:hAnsi="Courier New" w:cs="Courier New"/>
      <w:sz w:val="20"/>
      <w:szCs w:val="20"/>
    </w:rPr>
  </w:style>
  <w:style w:type="character" w:customStyle="1" w:styleId="HTMLPreformattedChar">
    <w:name w:val="HTML Preformatted Char"/>
    <w:link w:val="HTMLPreformatted"/>
    <w:rsid w:val="009615DE"/>
    <w:rPr>
      <w:rFonts w:ascii="Courier New" w:hAnsi="Courier New" w:cs="Courier New"/>
    </w:rPr>
  </w:style>
  <w:style w:type="paragraph" w:styleId="Index1">
    <w:name w:val="index 1"/>
    <w:basedOn w:val="Normal"/>
    <w:next w:val="Normal"/>
    <w:autoRedefine/>
    <w:rsid w:val="009615DE"/>
    <w:pPr>
      <w:ind w:left="240" w:hanging="240"/>
    </w:pPr>
    <w:rPr>
      <w:szCs w:val="20"/>
    </w:rPr>
  </w:style>
  <w:style w:type="paragraph" w:styleId="Index2">
    <w:name w:val="index 2"/>
    <w:basedOn w:val="Normal"/>
    <w:next w:val="Normal"/>
    <w:autoRedefine/>
    <w:rsid w:val="009615DE"/>
    <w:pPr>
      <w:ind w:left="480" w:hanging="240"/>
    </w:pPr>
    <w:rPr>
      <w:szCs w:val="20"/>
    </w:rPr>
  </w:style>
  <w:style w:type="paragraph" w:styleId="Index3">
    <w:name w:val="index 3"/>
    <w:basedOn w:val="Normal"/>
    <w:next w:val="Normal"/>
    <w:autoRedefine/>
    <w:rsid w:val="009615DE"/>
    <w:pPr>
      <w:ind w:left="720" w:hanging="240"/>
    </w:pPr>
    <w:rPr>
      <w:szCs w:val="20"/>
    </w:rPr>
  </w:style>
  <w:style w:type="paragraph" w:styleId="Index4">
    <w:name w:val="index 4"/>
    <w:basedOn w:val="Normal"/>
    <w:next w:val="Normal"/>
    <w:autoRedefine/>
    <w:rsid w:val="009615DE"/>
    <w:pPr>
      <w:ind w:left="960" w:hanging="240"/>
    </w:pPr>
    <w:rPr>
      <w:szCs w:val="20"/>
    </w:rPr>
  </w:style>
  <w:style w:type="paragraph" w:styleId="Index5">
    <w:name w:val="index 5"/>
    <w:basedOn w:val="Normal"/>
    <w:next w:val="Normal"/>
    <w:autoRedefine/>
    <w:rsid w:val="009615DE"/>
    <w:pPr>
      <w:ind w:left="1200" w:hanging="240"/>
    </w:pPr>
    <w:rPr>
      <w:szCs w:val="20"/>
    </w:rPr>
  </w:style>
  <w:style w:type="paragraph" w:styleId="Index6">
    <w:name w:val="index 6"/>
    <w:basedOn w:val="Normal"/>
    <w:next w:val="Normal"/>
    <w:autoRedefine/>
    <w:rsid w:val="009615DE"/>
    <w:pPr>
      <w:ind w:left="1440" w:hanging="240"/>
    </w:pPr>
    <w:rPr>
      <w:szCs w:val="20"/>
    </w:rPr>
  </w:style>
  <w:style w:type="paragraph" w:styleId="Index7">
    <w:name w:val="index 7"/>
    <w:basedOn w:val="Normal"/>
    <w:next w:val="Normal"/>
    <w:autoRedefine/>
    <w:rsid w:val="009615DE"/>
    <w:pPr>
      <w:ind w:left="1680" w:hanging="240"/>
    </w:pPr>
    <w:rPr>
      <w:szCs w:val="20"/>
    </w:rPr>
  </w:style>
  <w:style w:type="paragraph" w:styleId="Index8">
    <w:name w:val="index 8"/>
    <w:basedOn w:val="Normal"/>
    <w:next w:val="Normal"/>
    <w:autoRedefine/>
    <w:rsid w:val="009615DE"/>
    <w:pPr>
      <w:ind w:left="1920" w:hanging="240"/>
    </w:pPr>
    <w:rPr>
      <w:szCs w:val="20"/>
    </w:rPr>
  </w:style>
  <w:style w:type="paragraph" w:styleId="Index9">
    <w:name w:val="index 9"/>
    <w:basedOn w:val="Normal"/>
    <w:next w:val="Normal"/>
    <w:autoRedefine/>
    <w:rsid w:val="009615DE"/>
    <w:pPr>
      <w:ind w:left="2160" w:hanging="240"/>
    </w:pPr>
    <w:rPr>
      <w:szCs w:val="20"/>
    </w:rPr>
  </w:style>
  <w:style w:type="paragraph" w:styleId="IndexHeading">
    <w:name w:val="index heading"/>
    <w:basedOn w:val="Normal"/>
    <w:next w:val="Index1"/>
    <w:rsid w:val="009615DE"/>
    <w:rPr>
      <w:rFonts w:ascii="Arial" w:hAnsi="Arial" w:cs="Arial"/>
      <w:b/>
      <w:bCs/>
      <w:szCs w:val="20"/>
    </w:rPr>
  </w:style>
  <w:style w:type="paragraph" w:styleId="List4">
    <w:name w:val="List 4"/>
    <w:basedOn w:val="Normal"/>
    <w:rsid w:val="009615DE"/>
    <w:pPr>
      <w:ind w:left="1440" w:hanging="360"/>
    </w:pPr>
    <w:rPr>
      <w:szCs w:val="20"/>
    </w:rPr>
  </w:style>
  <w:style w:type="paragraph" w:styleId="List5">
    <w:name w:val="List 5"/>
    <w:basedOn w:val="Normal"/>
    <w:rsid w:val="009615DE"/>
    <w:pPr>
      <w:ind w:left="1800" w:hanging="360"/>
    </w:pPr>
    <w:rPr>
      <w:szCs w:val="20"/>
    </w:rPr>
  </w:style>
  <w:style w:type="paragraph" w:styleId="ListBullet">
    <w:name w:val="List Bullet"/>
    <w:basedOn w:val="Normal"/>
    <w:rsid w:val="009615DE"/>
    <w:pPr>
      <w:numPr>
        <w:numId w:val="8"/>
      </w:numPr>
    </w:pPr>
    <w:rPr>
      <w:szCs w:val="20"/>
    </w:rPr>
  </w:style>
  <w:style w:type="paragraph" w:styleId="ListBullet2">
    <w:name w:val="List Bullet 2"/>
    <w:basedOn w:val="Normal"/>
    <w:rsid w:val="009615DE"/>
    <w:pPr>
      <w:numPr>
        <w:numId w:val="9"/>
      </w:numPr>
    </w:pPr>
    <w:rPr>
      <w:szCs w:val="20"/>
    </w:rPr>
  </w:style>
  <w:style w:type="paragraph" w:styleId="ListBullet3">
    <w:name w:val="List Bullet 3"/>
    <w:basedOn w:val="Normal"/>
    <w:rsid w:val="009615DE"/>
    <w:pPr>
      <w:numPr>
        <w:numId w:val="10"/>
      </w:numPr>
    </w:pPr>
    <w:rPr>
      <w:szCs w:val="20"/>
    </w:rPr>
  </w:style>
  <w:style w:type="paragraph" w:styleId="ListBullet4">
    <w:name w:val="List Bullet 4"/>
    <w:basedOn w:val="Normal"/>
    <w:rsid w:val="009615DE"/>
    <w:pPr>
      <w:numPr>
        <w:numId w:val="11"/>
      </w:numPr>
    </w:pPr>
    <w:rPr>
      <w:szCs w:val="20"/>
    </w:rPr>
  </w:style>
  <w:style w:type="paragraph" w:styleId="ListBullet5">
    <w:name w:val="List Bullet 5"/>
    <w:basedOn w:val="Normal"/>
    <w:rsid w:val="009615DE"/>
    <w:pPr>
      <w:numPr>
        <w:numId w:val="12"/>
      </w:numPr>
    </w:pPr>
    <w:rPr>
      <w:szCs w:val="20"/>
    </w:rPr>
  </w:style>
  <w:style w:type="paragraph" w:styleId="ListContinue">
    <w:name w:val="List Continue"/>
    <w:basedOn w:val="Normal"/>
    <w:rsid w:val="009615DE"/>
    <w:pPr>
      <w:spacing w:after="120"/>
      <w:ind w:left="360"/>
    </w:pPr>
    <w:rPr>
      <w:szCs w:val="20"/>
    </w:rPr>
  </w:style>
  <w:style w:type="paragraph" w:styleId="ListContinue2">
    <w:name w:val="List Continue 2"/>
    <w:basedOn w:val="Normal"/>
    <w:rsid w:val="009615DE"/>
    <w:pPr>
      <w:spacing w:after="120"/>
      <w:ind w:left="720"/>
    </w:pPr>
    <w:rPr>
      <w:szCs w:val="20"/>
    </w:rPr>
  </w:style>
  <w:style w:type="paragraph" w:styleId="ListContinue3">
    <w:name w:val="List Continue 3"/>
    <w:basedOn w:val="Normal"/>
    <w:rsid w:val="009615DE"/>
    <w:pPr>
      <w:spacing w:after="120"/>
      <w:ind w:left="1080"/>
    </w:pPr>
    <w:rPr>
      <w:szCs w:val="20"/>
    </w:rPr>
  </w:style>
  <w:style w:type="paragraph" w:styleId="ListContinue4">
    <w:name w:val="List Continue 4"/>
    <w:basedOn w:val="Normal"/>
    <w:rsid w:val="009615DE"/>
    <w:pPr>
      <w:spacing w:after="120"/>
      <w:ind w:left="1440"/>
    </w:pPr>
    <w:rPr>
      <w:szCs w:val="20"/>
    </w:rPr>
  </w:style>
  <w:style w:type="paragraph" w:styleId="ListContinue5">
    <w:name w:val="List Continue 5"/>
    <w:basedOn w:val="Normal"/>
    <w:rsid w:val="009615DE"/>
    <w:pPr>
      <w:spacing w:after="120"/>
      <w:ind w:left="1800"/>
    </w:pPr>
    <w:rPr>
      <w:szCs w:val="20"/>
    </w:rPr>
  </w:style>
  <w:style w:type="paragraph" w:styleId="ListNumber">
    <w:name w:val="List Number"/>
    <w:basedOn w:val="Normal"/>
    <w:rsid w:val="009615DE"/>
    <w:pPr>
      <w:numPr>
        <w:numId w:val="13"/>
      </w:numPr>
    </w:pPr>
    <w:rPr>
      <w:szCs w:val="20"/>
    </w:rPr>
  </w:style>
  <w:style w:type="paragraph" w:styleId="ListNumber2">
    <w:name w:val="List Number 2"/>
    <w:basedOn w:val="Normal"/>
    <w:rsid w:val="009615DE"/>
    <w:pPr>
      <w:numPr>
        <w:numId w:val="14"/>
      </w:numPr>
    </w:pPr>
    <w:rPr>
      <w:szCs w:val="20"/>
    </w:rPr>
  </w:style>
  <w:style w:type="paragraph" w:styleId="ListNumber3">
    <w:name w:val="List Number 3"/>
    <w:basedOn w:val="Normal"/>
    <w:rsid w:val="009615DE"/>
    <w:pPr>
      <w:numPr>
        <w:numId w:val="15"/>
      </w:numPr>
    </w:pPr>
    <w:rPr>
      <w:szCs w:val="20"/>
    </w:rPr>
  </w:style>
  <w:style w:type="paragraph" w:styleId="ListNumber4">
    <w:name w:val="List Number 4"/>
    <w:basedOn w:val="Normal"/>
    <w:rsid w:val="009615DE"/>
    <w:pPr>
      <w:numPr>
        <w:numId w:val="16"/>
      </w:numPr>
    </w:pPr>
    <w:rPr>
      <w:szCs w:val="20"/>
    </w:rPr>
  </w:style>
  <w:style w:type="paragraph" w:styleId="ListNumber5">
    <w:name w:val="List Number 5"/>
    <w:basedOn w:val="Normal"/>
    <w:rsid w:val="009615DE"/>
    <w:pPr>
      <w:numPr>
        <w:numId w:val="17"/>
      </w:numPr>
    </w:pPr>
    <w:rPr>
      <w:szCs w:val="20"/>
    </w:rPr>
  </w:style>
  <w:style w:type="paragraph" w:styleId="MacroText">
    <w:name w:val="macro"/>
    <w:link w:val="MacroTextChar"/>
    <w:rsid w:val="009615D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9615DE"/>
    <w:rPr>
      <w:rFonts w:ascii="Courier New" w:hAnsi="Courier New" w:cs="Courier New"/>
    </w:rPr>
  </w:style>
  <w:style w:type="paragraph" w:styleId="MessageHeader">
    <w:name w:val="Message Header"/>
    <w:basedOn w:val="Normal"/>
    <w:link w:val="MessageHeaderChar"/>
    <w:rsid w:val="009615D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9615DE"/>
    <w:rPr>
      <w:rFonts w:ascii="Arial" w:hAnsi="Arial" w:cs="Arial"/>
      <w:sz w:val="24"/>
      <w:szCs w:val="24"/>
      <w:shd w:val="pct20" w:color="auto" w:fill="auto"/>
    </w:rPr>
  </w:style>
  <w:style w:type="paragraph" w:styleId="NormalIndent">
    <w:name w:val="Normal Indent"/>
    <w:basedOn w:val="Normal"/>
    <w:rsid w:val="009615DE"/>
    <w:pPr>
      <w:ind w:left="720"/>
    </w:pPr>
    <w:rPr>
      <w:szCs w:val="20"/>
    </w:rPr>
  </w:style>
  <w:style w:type="paragraph" w:styleId="NoteHeading">
    <w:name w:val="Note Heading"/>
    <w:basedOn w:val="Normal"/>
    <w:next w:val="Normal"/>
    <w:link w:val="NoteHeadingChar"/>
    <w:rsid w:val="009615DE"/>
    <w:rPr>
      <w:szCs w:val="20"/>
    </w:rPr>
  </w:style>
  <w:style w:type="character" w:customStyle="1" w:styleId="NoteHeadingChar">
    <w:name w:val="Note Heading Char"/>
    <w:link w:val="NoteHeading"/>
    <w:rsid w:val="009615DE"/>
    <w:rPr>
      <w:sz w:val="24"/>
    </w:rPr>
  </w:style>
  <w:style w:type="paragraph" w:styleId="PlainText">
    <w:name w:val="Plain Text"/>
    <w:basedOn w:val="Normal"/>
    <w:link w:val="PlainTextChar"/>
    <w:rsid w:val="009615DE"/>
    <w:rPr>
      <w:rFonts w:ascii="Courier New" w:hAnsi="Courier New" w:cs="Courier New"/>
      <w:sz w:val="20"/>
      <w:szCs w:val="20"/>
    </w:rPr>
  </w:style>
  <w:style w:type="character" w:customStyle="1" w:styleId="PlainTextChar">
    <w:name w:val="Plain Text Char"/>
    <w:link w:val="PlainText"/>
    <w:rsid w:val="009615DE"/>
    <w:rPr>
      <w:rFonts w:ascii="Courier New" w:hAnsi="Courier New" w:cs="Courier New"/>
    </w:rPr>
  </w:style>
  <w:style w:type="paragraph" w:styleId="Salutation">
    <w:name w:val="Salutation"/>
    <w:basedOn w:val="Normal"/>
    <w:next w:val="Normal"/>
    <w:link w:val="SalutationChar"/>
    <w:rsid w:val="009615DE"/>
    <w:rPr>
      <w:szCs w:val="20"/>
    </w:rPr>
  </w:style>
  <w:style w:type="character" w:customStyle="1" w:styleId="SalutationChar">
    <w:name w:val="Salutation Char"/>
    <w:link w:val="Salutation"/>
    <w:rsid w:val="009615DE"/>
    <w:rPr>
      <w:sz w:val="24"/>
    </w:rPr>
  </w:style>
  <w:style w:type="paragraph" w:styleId="Signature">
    <w:name w:val="Signature"/>
    <w:basedOn w:val="Normal"/>
    <w:link w:val="SignatureChar"/>
    <w:rsid w:val="009615DE"/>
    <w:pPr>
      <w:ind w:left="4320"/>
    </w:pPr>
    <w:rPr>
      <w:szCs w:val="20"/>
    </w:rPr>
  </w:style>
  <w:style w:type="character" w:customStyle="1" w:styleId="SignatureChar">
    <w:name w:val="Signature Char"/>
    <w:link w:val="Signature"/>
    <w:rsid w:val="009615DE"/>
    <w:rPr>
      <w:sz w:val="24"/>
    </w:rPr>
  </w:style>
  <w:style w:type="paragraph" w:styleId="Subtitle">
    <w:name w:val="Subtitle"/>
    <w:basedOn w:val="Normal"/>
    <w:link w:val="SubtitleChar"/>
    <w:qFormat/>
    <w:rsid w:val="009615DE"/>
    <w:pPr>
      <w:spacing w:after="60"/>
      <w:jc w:val="center"/>
      <w:outlineLvl w:val="1"/>
    </w:pPr>
    <w:rPr>
      <w:rFonts w:ascii="Arial" w:hAnsi="Arial" w:cs="Arial"/>
    </w:rPr>
  </w:style>
  <w:style w:type="character" w:customStyle="1" w:styleId="SubtitleChar">
    <w:name w:val="Subtitle Char"/>
    <w:link w:val="Subtitle"/>
    <w:rsid w:val="009615DE"/>
    <w:rPr>
      <w:rFonts w:ascii="Arial" w:hAnsi="Arial" w:cs="Arial"/>
      <w:sz w:val="24"/>
      <w:szCs w:val="24"/>
    </w:rPr>
  </w:style>
  <w:style w:type="paragraph" w:styleId="TableofAuthorities">
    <w:name w:val="table of authorities"/>
    <w:basedOn w:val="Normal"/>
    <w:next w:val="Normal"/>
    <w:rsid w:val="009615DE"/>
    <w:pPr>
      <w:ind w:left="240" w:hanging="240"/>
    </w:pPr>
    <w:rPr>
      <w:szCs w:val="20"/>
    </w:rPr>
  </w:style>
  <w:style w:type="paragraph" w:styleId="TableofFigures">
    <w:name w:val="table of figures"/>
    <w:basedOn w:val="Normal"/>
    <w:next w:val="Normal"/>
    <w:rsid w:val="009615DE"/>
    <w:rPr>
      <w:szCs w:val="20"/>
    </w:rPr>
  </w:style>
  <w:style w:type="paragraph" w:styleId="Title">
    <w:name w:val="Title"/>
    <w:basedOn w:val="Normal"/>
    <w:link w:val="TitleChar"/>
    <w:uiPriority w:val="1"/>
    <w:qFormat/>
    <w:rsid w:val="009615DE"/>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10"/>
    <w:rsid w:val="009615DE"/>
    <w:rPr>
      <w:rFonts w:ascii="Arial" w:hAnsi="Arial" w:cs="Arial"/>
      <w:b/>
      <w:bCs/>
      <w:kern w:val="28"/>
      <w:sz w:val="32"/>
      <w:szCs w:val="32"/>
    </w:rPr>
  </w:style>
  <w:style w:type="paragraph" w:styleId="TOAHeading">
    <w:name w:val="toa heading"/>
    <w:basedOn w:val="Normal"/>
    <w:next w:val="Normal"/>
    <w:rsid w:val="009615DE"/>
    <w:pPr>
      <w:spacing w:before="120"/>
    </w:pPr>
    <w:rPr>
      <w:rFonts w:ascii="Arial" w:hAnsi="Arial" w:cs="Arial"/>
      <w:b/>
      <w:bCs/>
    </w:rPr>
  </w:style>
  <w:style w:type="paragraph" w:customStyle="1" w:styleId="Char11">
    <w:name w:val="Char11"/>
    <w:basedOn w:val="Normal"/>
    <w:rsid w:val="009615DE"/>
    <w:pPr>
      <w:spacing w:after="160" w:line="240" w:lineRule="exact"/>
    </w:pPr>
    <w:rPr>
      <w:rFonts w:ascii="Verdana" w:hAnsi="Verdana"/>
      <w:sz w:val="16"/>
      <w:szCs w:val="20"/>
    </w:rPr>
  </w:style>
  <w:style w:type="paragraph" w:customStyle="1" w:styleId="Char4">
    <w:name w:val="Char4"/>
    <w:basedOn w:val="Normal"/>
    <w:rsid w:val="009615DE"/>
    <w:pPr>
      <w:spacing w:after="160" w:line="240" w:lineRule="exact"/>
    </w:pPr>
    <w:rPr>
      <w:rFonts w:ascii="Verdana" w:hAnsi="Verdana"/>
      <w:sz w:val="16"/>
      <w:szCs w:val="20"/>
    </w:rPr>
  </w:style>
  <w:style w:type="character" w:customStyle="1" w:styleId="H3Char1">
    <w:name w:val="H3 Char1"/>
    <w:rsid w:val="009615DE"/>
    <w:rPr>
      <w:b/>
      <w:bCs/>
      <w:i/>
      <w:sz w:val="24"/>
      <w:lang w:val="en-US" w:eastAsia="en-US" w:bidi="ar-SA"/>
    </w:rPr>
  </w:style>
  <w:style w:type="character" w:customStyle="1" w:styleId="Heading6Char">
    <w:name w:val="Heading 6 Char"/>
    <w:aliases w:val="h6 Char"/>
    <w:link w:val="Heading6"/>
    <w:locked/>
    <w:rsid w:val="009615DE"/>
    <w:rPr>
      <w:b/>
      <w:bCs/>
      <w:sz w:val="24"/>
      <w:szCs w:val="22"/>
    </w:rPr>
  </w:style>
  <w:style w:type="character" w:customStyle="1" w:styleId="FormulaChar">
    <w:name w:val="Formula Char"/>
    <w:link w:val="Formula"/>
    <w:rsid w:val="009615DE"/>
    <w:rPr>
      <w:bCs/>
      <w:sz w:val="24"/>
      <w:szCs w:val="24"/>
    </w:rPr>
  </w:style>
  <w:style w:type="character" w:customStyle="1" w:styleId="bodytextnumberedchar0">
    <w:name w:val="bodytextnumberedchar"/>
    <w:rsid w:val="009615DE"/>
  </w:style>
  <w:style w:type="paragraph" w:customStyle="1" w:styleId="bodytextnumbered0">
    <w:name w:val="bodytextnumbered"/>
    <w:basedOn w:val="Normal"/>
    <w:rsid w:val="009615DE"/>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88310805">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ot.com/mktrules/issues/NPRR1147" TargetMode="External"/><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image" Target="media/image3.w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SunWook.Kang@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MPRegistration@ercot.com" TargetMode="External"/><Relationship Id="rId27" Type="http://schemas.openxmlformats.org/officeDocument/2006/relationships/header" Target="header3.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6C134-40F1-4107-8BBA-33E2648EE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6228</Words>
  <Characters>35466</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41611</CharactersWithSpaces>
  <SharedDoc>false</SharedDoc>
  <HLinks>
    <vt:vector size="24" baseType="variant">
      <vt:variant>
        <vt:i4>1835061</vt:i4>
      </vt:variant>
      <vt:variant>
        <vt:i4>27</vt:i4>
      </vt:variant>
      <vt:variant>
        <vt:i4>0</vt:i4>
      </vt:variant>
      <vt:variant>
        <vt:i4>5</vt:i4>
      </vt:variant>
      <vt:variant>
        <vt:lpwstr>mailto:MPRegistration@ercot.com</vt:lpwstr>
      </vt:variant>
      <vt:variant>
        <vt:lpwstr/>
      </vt:variant>
      <vt:variant>
        <vt:i4>6422640</vt:i4>
      </vt:variant>
      <vt:variant>
        <vt:i4>24</vt:i4>
      </vt:variant>
      <vt:variant>
        <vt:i4>0</vt:i4>
      </vt:variant>
      <vt:variant>
        <vt:i4>5</vt:i4>
      </vt:variant>
      <vt:variant>
        <vt:lpwstr>mailto:</vt:lpwstr>
      </vt:variant>
      <vt:variant>
        <vt:lpwstr/>
      </vt:variant>
      <vt:variant>
        <vt:i4>6422558</vt:i4>
      </vt:variant>
      <vt:variant>
        <vt:i4>21</vt:i4>
      </vt:variant>
      <vt:variant>
        <vt:i4>0</vt:i4>
      </vt:variant>
      <vt:variant>
        <vt:i4>5</vt:i4>
      </vt:variant>
      <vt:variant>
        <vt:lpwstr>mailto:SunWook.Kang@ercot.com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Kang, Sun Wook</dc:creator>
  <cp:keywords/>
  <dc:description/>
  <cp:lastModifiedBy>ERCOT</cp:lastModifiedBy>
  <cp:revision>6</cp:revision>
  <cp:lastPrinted>2013-11-15T22:11:00Z</cp:lastPrinted>
  <dcterms:created xsi:type="dcterms:W3CDTF">2023-01-24T14:38:00Z</dcterms:created>
  <dcterms:modified xsi:type="dcterms:W3CDTF">2023-02-21T14:20:00Z</dcterms:modified>
</cp:coreProperties>
</file>